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8ED338" w14:textId="77777777" w:rsidR="003E013B" w:rsidRDefault="003E013B" w:rsidP="003E013B">
      <w:pPr>
        <w:pStyle w:val="ProductionDirective"/>
        <w:rPr>
          <w:rFonts w:eastAsia="Microsoft YaHei"/>
        </w:rPr>
      </w:pPr>
      <w:r>
        <w:rPr>
          <w:rFonts w:eastAsia="Microsoft YaHei" w:hint="eastAsia"/>
        </w:rPr>
        <w:t>Please use the following message instead of the error message on page 161.</w:t>
      </w:r>
    </w:p>
    <w:p w14:paraId="6949BE38" w14:textId="77777777" w:rsidR="003E013B" w:rsidRPr="003E013B" w:rsidRDefault="003E013B" w:rsidP="003E013B">
      <w:pPr>
        <w:pStyle w:val="CodeA"/>
      </w:pPr>
      <w:r w:rsidRPr="003E013B">
        <w:t>error[E0277]: the `?` operator can only be used in a function that returns</w:t>
      </w:r>
    </w:p>
    <w:p w14:paraId="4D1350FF" w14:textId="77777777" w:rsidR="003E013B" w:rsidRPr="003E013B" w:rsidRDefault="003E013B" w:rsidP="003E013B">
      <w:pPr>
        <w:pStyle w:val="CodeB"/>
      </w:pPr>
      <w:r w:rsidRPr="003E013B">
        <w:t>`Result` or `Option` (or another type that implements `std::ops::Try`)</w:t>
      </w:r>
    </w:p>
    <w:p w14:paraId="79171AA1" w14:textId="77777777" w:rsidR="003E013B" w:rsidRPr="003E013B" w:rsidRDefault="003E013B" w:rsidP="003E013B">
      <w:pPr>
        <w:pStyle w:val="CodeB"/>
      </w:pPr>
      <w:r w:rsidRPr="003E013B">
        <w:t xml:space="preserve"> --&gt; src/main.rs:4:13</w:t>
      </w:r>
    </w:p>
    <w:p w14:paraId="06658415" w14:textId="77777777" w:rsidR="003E013B" w:rsidRPr="003E013B" w:rsidRDefault="003E013B" w:rsidP="003E013B">
      <w:pPr>
        <w:pStyle w:val="CodeB"/>
      </w:pPr>
      <w:r w:rsidRPr="003E013B">
        <w:t xml:space="preserve">  |</w:t>
      </w:r>
    </w:p>
    <w:p w14:paraId="7F88DB30" w14:textId="77777777" w:rsidR="003E013B" w:rsidRPr="003E013B" w:rsidRDefault="003E013B" w:rsidP="003E013B">
      <w:pPr>
        <w:pStyle w:val="CodeB"/>
      </w:pPr>
      <w:r w:rsidRPr="003E013B">
        <w:t>4 |     let f = File::open("hello.txt")?;</w:t>
      </w:r>
    </w:p>
    <w:p w14:paraId="404DBE2B" w14:textId="77777777" w:rsidR="003E013B" w:rsidRPr="003E013B" w:rsidRDefault="003E013B" w:rsidP="003E013B">
      <w:pPr>
        <w:pStyle w:val="CodeB"/>
      </w:pPr>
      <w:r w:rsidRPr="003E013B">
        <w:t xml:space="preserve">  |             ^^^^^^^^^^^^^^^^^^^^^^^^ cannot use the `?` operator in a</w:t>
      </w:r>
    </w:p>
    <w:p w14:paraId="018549AC" w14:textId="77777777" w:rsidR="003E013B" w:rsidRPr="003E013B" w:rsidRDefault="003E013B" w:rsidP="003E013B">
      <w:pPr>
        <w:pStyle w:val="CodeB"/>
      </w:pPr>
      <w:r w:rsidRPr="003E013B">
        <w:t xml:space="preserve">  function that returns `()`</w:t>
      </w:r>
    </w:p>
    <w:p w14:paraId="7167FAFC" w14:textId="77777777" w:rsidR="003E013B" w:rsidRPr="003E013B" w:rsidRDefault="003E013B" w:rsidP="003E013B">
      <w:pPr>
        <w:pStyle w:val="CodeB"/>
      </w:pPr>
      <w:r w:rsidRPr="003E013B">
        <w:t xml:space="preserve">  |</w:t>
      </w:r>
    </w:p>
    <w:p w14:paraId="3D149BE5" w14:textId="77777777" w:rsidR="003E013B" w:rsidRPr="003E013B" w:rsidRDefault="003E013B" w:rsidP="003E013B">
      <w:pPr>
        <w:pStyle w:val="CodeB"/>
      </w:pPr>
      <w:r w:rsidRPr="003E013B">
        <w:t xml:space="preserve">  = help: the trait `std::ops::Try` is not implemented for `()`</w:t>
      </w:r>
    </w:p>
    <w:p w14:paraId="5AAD796E" w14:textId="77777777" w:rsidR="003E013B" w:rsidRPr="003E013B" w:rsidRDefault="003E013B" w:rsidP="003E013B">
      <w:pPr>
        <w:pStyle w:val="CodeC"/>
      </w:pPr>
      <w:r w:rsidRPr="003E013B">
        <w:t xml:space="preserve">  = note: required by `std::ops::Try::from_error`</w:t>
      </w:r>
    </w:p>
    <w:p w14:paraId="4C18579D" w14:textId="77777777" w:rsidR="003E013B" w:rsidRDefault="003E013B" w:rsidP="00FE5D36">
      <w:pPr>
        <w:pStyle w:val="ProductionDirective"/>
        <w:rPr>
          <w:rFonts w:eastAsia="Microsoft YaHei"/>
        </w:rPr>
      </w:pPr>
      <w:r>
        <w:rPr>
          <w:rFonts w:eastAsia="Microsoft YaHei" w:hint="eastAsia"/>
        </w:rPr>
        <w:t>Then, please replace the highlighted paragraph on page 161 with this text</w:t>
      </w:r>
    </w:p>
    <w:p w14:paraId="5CE5F607" w14:textId="177C4C4D" w:rsidR="003E013B" w:rsidRDefault="003E013B" w:rsidP="00FE5D36">
      <w:pPr>
        <w:pStyle w:val="Body"/>
        <w:rPr>
          <w:rFonts w:eastAsia="Microsoft YaHei"/>
        </w:rPr>
      </w:pPr>
      <w:r w:rsidRPr="00FE5D36">
        <w:rPr>
          <w:rFonts w:eastAsia="Microsoft YaHei" w:hint="eastAsia"/>
        </w:rPr>
        <w:t>This error points out that we</w:t>
      </w:r>
      <w:r w:rsidR="00FE5D36">
        <w:rPr>
          <w:rFonts w:eastAsia="Microsoft YaHei"/>
        </w:rPr>
        <w:t>’</w:t>
      </w:r>
      <w:r w:rsidRPr="00FE5D36">
        <w:rPr>
          <w:rFonts w:eastAsia="Microsoft YaHei" w:hint="eastAsia"/>
        </w:rPr>
        <w:t>re only allowed to use the</w:t>
      </w:r>
      <w:del w:id="0" w:author="AnneMarieW" w:date="2019-01-11T10:02:00Z">
        <w:r w:rsidRPr="00FE5D36" w:rsidDel="005921FA">
          <w:rPr>
            <w:rFonts w:eastAsia="Microsoft YaHei" w:hint="eastAsia"/>
          </w:rPr>
          <w:delText> </w:delText>
        </w:r>
      </w:del>
      <w:ins w:id="1" w:author="AnneMarieW" w:date="2019-01-11T10:02:00Z">
        <w:r w:rsidR="005921FA">
          <w:rPr>
            <w:rFonts w:eastAsia="Microsoft YaHei"/>
          </w:rPr>
          <w:t xml:space="preserve"> </w:t>
        </w:r>
      </w:ins>
      <w:r w:rsidRPr="00FE5D36">
        <w:rPr>
          <w:rStyle w:val="Literal"/>
        </w:rPr>
        <w:t>?</w:t>
      </w:r>
      <w:ins w:id="2" w:author="AnneMarieW" w:date="2019-01-11T10:03:00Z">
        <w:r w:rsidR="005921FA">
          <w:rPr>
            <w:rFonts w:eastAsia="Microsoft YaHei"/>
          </w:rPr>
          <w:t xml:space="preserve"> </w:t>
        </w:r>
      </w:ins>
      <w:del w:id="3" w:author="AnneMarieW" w:date="2019-01-11T10:03:00Z">
        <w:r w:rsidRPr="00FE5D36" w:rsidDel="005921FA">
          <w:rPr>
            <w:rFonts w:eastAsia="Microsoft YaHei" w:hint="eastAsia"/>
          </w:rPr>
          <w:delText> </w:delText>
        </w:r>
      </w:del>
      <w:r w:rsidRPr="00FE5D36">
        <w:rPr>
          <w:rFonts w:eastAsia="Microsoft YaHei" w:hint="eastAsia"/>
        </w:rPr>
        <w:t>operator in a</w:t>
      </w:r>
      <w:del w:id="4" w:author="AnneMarieW" w:date="2019-01-11T09:56:00Z">
        <w:r w:rsidRPr="00FE5D36" w:rsidDel="009C7C18">
          <w:rPr>
            <w:rFonts w:eastAsia="Microsoft YaHei" w:hint="eastAsia"/>
          </w:rPr>
          <w:br/>
        </w:r>
      </w:del>
      <w:ins w:id="5" w:author="AnneMarieW" w:date="2019-01-11T09:56:00Z">
        <w:r w:rsidR="009C7C18">
          <w:rPr>
            <w:rFonts w:eastAsia="Microsoft YaHei"/>
          </w:rPr>
          <w:t xml:space="preserve"> </w:t>
        </w:r>
      </w:ins>
      <w:r w:rsidRPr="00FE5D36">
        <w:rPr>
          <w:rFonts w:eastAsia="Microsoft YaHei" w:hint="eastAsia"/>
        </w:rPr>
        <w:t>function that returns</w:t>
      </w:r>
      <w:del w:id="6" w:author="AnneMarieW" w:date="2019-01-11T10:02:00Z">
        <w:r w:rsidRPr="00FE5D36" w:rsidDel="005921FA">
          <w:rPr>
            <w:rFonts w:eastAsia="Microsoft YaHei" w:hint="eastAsia"/>
          </w:rPr>
          <w:delText> </w:delText>
        </w:r>
      </w:del>
      <w:ins w:id="7" w:author="AnneMarieW" w:date="2019-01-11T10:02:00Z">
        <w:r w:rsidR="005921FA">
          <w:rPr>
            <w:rFonts w:eastAsia="Microsoft YaHei"/>
          </w:rPr>
          <w:t xml:space="preserve"> </w:t>
        </w:r>
      </w:ins>
      <w:r w:rsidRPr="00FE5D36">
        <w:rPr>
          <w:rStyle w:val="Literal"/>
        </w:rPr>
        <w:t>Result&lt;T, E&gt;</w:t>
      </w:r>
      <w:r w:rsidRPr="00FE5D36">
        <w:rPr>
          <w:rFonts w:eastAsia="Microsoft YaHei" w:hint="eastAsia"/>
        </w:rPr>
        <w:t xml:space="preserve">. When </w:t>
      </w:r>
      <w:ins w:id="8" w:author="AnneMarieW" w:date="2019-01-11T09:57:00Z">
        <w:r w:rsidR="009C7C18">
          <w:rPr>
            <w:rFonts w:eastAsia="Microsoft YaHei"/>
          </w:rPr>
          <w:t xml:space="preserve">you’re </w:t>
        </w:r>
      </w:ins>
      <w:del w:id="9" w:author="Carol Nichols" w:date="2019-01-29T14:25:00Z">
        <w:r w:rsidRPr="00FE5D36" w:rsidDel="00E33597">
          <w:rPr>
            <w:rFonts w:eastAsia="Microsoft YaHei" w:hint="eastAsia"/>
          </w:rPr>
          <w:delText xml:space="preserve">using </w:delText>
        </w:r>
      </w:del>
      <w:ins w:id="10" w:author="Carol Nichols" w:date="2019-01-29T14:25:00Z">
        <w:r w:rsidR="00E33597">
          <w:rPr>
            <w:rFonts w:eastAsia="Microsoft YaHei"/>
          </w:rPr>
          <w:t>writing code in a</w:t>
        </w:r>
        <w:r w:rsidR="00E33597" w:rsidRPr="00FE5D36">
          <w:rPr>
            <w:rFonts w:eastAsia="Microsoft YaHei" w:hint="eastAsia"/>
          </w:rPr>
          <w:t xml:space="preserve"> </w:t>
        </w:r>
      </w:ins>
      <w:r w:rsidRPr="00FE5D36">
        <w:rPr>
          <w:rFonts w:eastAsia="Microsoft YaHei" w:hint="eastAsia"/>
        </w:rPr>
        <w:t>function</w:t>
      </w:r>
      <w:del w:id="11" w:author="Carol Nichols" w:date="2019-01-29T14:25:00Z">
        <w:r w:rsidRPr="00FE5D36" w:rsidDel="00E33597">
          <w:rPr>
            <w:rFonts w:eastAsia="Microsoft YaHei" w:hint="eastAsia"/>
          </w:rPr>
          <w:delText>s</w:delText>
        </w:r>
      </w:del>
      <w:r w:rsidRPr="00FE5D36">
        <w:rPr>
          <w:rFonts w:eastAsia="Microsoft YaHei" w:hint="eastAsia"/>
        </w:rPr>
        <w:t xml:space="preserve"> that do</w:t>
      </w:r>
      <w:ins w:id="12" w:author="Carol Nichols" w:date="2019-01-29T14:25:00Z">
        <w:r w:rsidR="00E33597">
          <w:rPr>
            <w:rFonts w:eastAsia="Microsoft YaHei"/>
          </w:rPr>
          <w:t>es</w:t>
        </w:r>
      </w:ins>
      <w:r w:rsidRPr="00FE5D36">
        <w:rPr>
          <w:rFonts w:eastAsia="Microsoft YaHei" w:hint="eastAsia"/>
        </w:rPr>
        <w:t>n</w:t>
      </w:r>
      <w:r w:rsidR="00FE5D36">
        <w:rPr>
          <w:rFonts w:eastAsia="Microsoft YaHei"/>
        </w:rPr>
        <w:t>’</w:t>
      </w:r>
      <w:r w:rsidRPr="00FE5D36">
        <w:rPr>
          <w:rFonts w:eastAsia="Microsoft YaHei" w:hint="eastAsia"/>
        </w:rPr>
        <w:t>t return</w:t>
      </w:r>
      <w:ins w:id="13" w:author="AnneMarieW" w:date="2019-01-11T10:03:00Z">
        <w:r w:rsidR="005921FA">
          <w:rPr>
            <w:rFonts w:eastAsia="Microsoft YaHei"/>
          </w:rPr>
          <w:t xml:space="preserve"> </w:t>
        </w:r>
      </w:ins>
      <w:del w:id="14" w:author="AnneMarieW" w:date="2019-01-11T10:03:00Z">
        <w:r w:rsidRPr="00FE5D36" w:rsidDel="005921FA">
          <w:rPr>
            <w:rFonts w:eastAsia="Microsoft YaHei" w:hint="eastAsia"/>
          </w:rPr>
          <w:delText> </w:delText>
        </w:r>
      </w:del>
      <w:r w:rsidRPr="00FE5D36">
        <w:rPr>
          <w:rStyle w:val="Literal"/>
        </w:rPr>
        <w:t>Result&lt;T, E&gt;</w:t>
      </w:r>
      <w:r w:rsidRPr="00FE5D36">
        <w:rPr>
          <w:rFonts w:eastAsia="Microsoft YaHei" w:hint="eastAsia"/>
        </w:rPr>
        <w:t xml:space="preserve">, </w:t>
      </w:r>
      <w:ins w:id="15" w:author="Carol Nichols" w:date="2019-01-29T14:30:00Z">
        <w:r w:rsidR="009672DF">
          <w:rPr>
            <w:rFonts w:eastAsia="Microsoft YaHei"/>
          </w:rPr>
          <w:t>and you want to</w:t>
        </w:r>
      </w:ins>
      <w:ins w:id="16" w:author="Carol Nichols" w:date="2019-01-29T14:33:00Z">
        <w:r w:rsidR="009672DF">
          <w:rPr>
            <w:rFonts w:eastAsia="Microsoft YaHei"/>
          </w:rPr>
          <w:t xml:space="preserve"> use </w:t>
        </w:r>
        <w:r w:rsidR="009672DF" w:rsidRPr="00FE5D36">
          <w:rPr>
            <w:rStyle w:val="Literal"/>
          </w:rPr>
          <w:t>?</w:t>
        </w:r>
      </w:ins>
      <w:ins w:id="17" w:author="Carol Nichols" w:date="2019-01-29T14:30:00Z">
        <w:r w:rsidR="009672DF">
          <w:rPr>
            <w:rFonts w:eastAsia="Microsoft YaHei"/>
          </w:rPr>
          <w:t xml:space="preserve"> </w:t>
        </w:r>
      </w:ins>
      <w:ins w:id="18" w:author="Carol Nichols" w:date="2019-01-29T14:33:00Z">
        <w:r w:rsidR="009672DF">
          <w:rPr>
            <w:rFonts w:eastAsia="Microsoft YaHei"/>
          </w:rPr>
          <w:t xml:space="preserve">when you </w:t>
        </w:r>
      </w:ins>
      <w:ins w:id="19" w:author="Carol Nichols" w:date="2019-01-29T14:30:00Z">
        <w:r w:rsidR="009672DF">
          <w:rPr>
            <w:rFonts w:eastAsia="Microsoft YaHei"/>
          </w:rPr>
          <w:t xml:space="preserve">call other functions that return </w:t>
        </w:r>
        <w:r w:rsidR="009672DF" w:rsidRPr="00FE5D36">
          <w:rPr>
            <w:rStyle w:val="Literal"/>
          </w:rPr>
          <w:t>Result&lt;T, E&gt;</w:t>
        </w:r>
      </w:ins>
      <w:del w:id="20" w:author="Carol Nichols" w:date="2019-01-29T14:30:00Z">
        <w:r w:rsidRPr="00FE5D36" w:rsidDel="009672DF">
          <w:rPr>
            <w:rFonts w:eastAsia="Microsoft YaHei" w:hint="eastAsia"/>
          </w:rPr>
          <w:delText>rather than use</w:delText>
        </w:r>
      </w:del>
      <w:ins w:id="21" w:author="AnneMarieW" w:date="2019-01-11T09:55:00Z">
        <w:del w:id="22" w:author="Carol Nichols" w:date="2019-01-29T14:30:00Z">
          <w:r w:rsidR="009C7C18" w:rsidDel="009672DF">
            <w:rPr>
              <w:rFonts w:eastAsia="Microsoft YaHei"/>
            </w:rPr>
            <w:delText>ing</w:delText>
          </w:r>
        </w:del>
      </w:ins>
      <w:del w:id="23" w:author="Carol Nichols" w:date="2019-01-29T14:30:00Z">
        <w:r w:rsidRPr="00FE5D36" w:rsidDel="009672DF">
          <w:rPr>
            <w:rFonts w:eastAsia="Microsoft YaHei" w:hint="eastAsia"/>
          </w:rPr>
          <w:delText> </w:delText>
        </w:r>
      </w:del>
      <w:ins w:id="24" w:author="AnneMarieW" w:date="2019-01-11T10:02:00Z">
        <w:del w:id="25" w:author="Carol Nichols" w:date="2019-01-29T14:30:00Z">
          <w:r w:rsidR="005921FA" w:rsidDel="009672DF">
            <w:rPr>
              <w:rFonts w:eastAsia="Microsoft YaHei"/>
            </w:rPr>
            <w:delText xml:space="preserve"> </w:delText>
          </w:r>
        </w:del>
      </w:ins>
      <w:del w:id="26" w:author="Carol Nichols" w:date="2019-01-29T14:33:00Z">
        <w:r w:rsidRPr="00FE5D36" w:rsidDel="009672DF">
          <w:rPr>
            <w:rStyle w:val="Literal"/>
          </w:rPr>
          <w:delText>?</w:delText>
        </w:r>
      </w:del>
      <w:ins w:id="27" w:author="AnneMarieW" w:date="2019-01-11T10:03:00Z">
        <w:del w:id="28" w:author="Carol Nichols" w:date="2019-01-29T14:31:00Z">
          <w:r w:rsidR="005921FA" w:rsidDel="009672DF">
            <w:rPr>
              <w:rFonts w:eastAsia="Microsoft YaHei"/>
            </w:rPr>
            <w:delText xml:space="preserve"> </w:delText>
          </w:r>
        </w:del>
      </w:ins>
      <w:ins w:id="29" w:author="Carol Nichols" w:date="2019-01-29T14:30:00Z">
        <w:r w:rsidR="009672DF">
          <w:rPr>
            <w:rFonts w:eastAsia="Microsoft YaHei"/>
          </w:rPr>
          <w:t xml:space="preserve">, you have two </w:t>
        </w:r>
      </w:ins>
      <w:ins w:id="30" w:author="Carol Nichols" w:date="2019-01-29T14:31:00Z">
        <w:r w:rsidR="009672DF">
          <w:rPr>
            <w:rFonts w:eastAsia="Microsoft YaHei"/>
          </w:rPr>
          <w:t xml:space="preserve">choices to fix this problem. </w:t>
        </w:r>
      </w:ins>
      <w:ins w:id="31" w:author="Carol Nichols" w:date="2019-01-29T14:32:00Z">
        <w:r w:rsidR="009672DF">
          <w:rPr>
            <w:rFonts w:eastAsia="Microsoft YaHei"/>
          </w:rPr>
          <w:t xml:space="preserve">One </w:t>
        </w:r>
      </w:ins>
      <w:ins w:id="32" w:author="Carol Nichols" w:date="2019-01-29T14:34:00Z">
        <w:r w:rsidR="009672DF">
          <w:rPr>
            <w:rFonts w:eastAsia="Microsoft YaHei"/>
          </w:rPr>
          <w:t>technique</w:t>
        </w:r>
      </w:ins>
      <w:ins w:id="33" w:author="Carol Nichols" w:date="2019-01-29T14:32:00Z">
        <w:r w:rsidR="009672DF">
          <w:rPr>
            <w:rFonts w:eastAsia="Microsoft YaHei"/>
          </w:rPr>
          <w:t xml:space="preserve"> is to</w:t>
        </w:r>
      </w:ins>
      <w:ins w:id="34" w:author="Carol Nichols" w:date="2019-01-29T14:31:00Z">
        <w:r w:rsidR="009672DF">
          <w:rPr>
            <w:rFonts w:eastAsia="Microsoft YaHei"/>
          </w:rPr>
          <w:t xml:space="preserve"> change the return ty</w:t>
        </w:r>
      </w:ins>
      <w:ins w:id="35" w:author="Carol Nichols" w:date="2019-01-29T14:32:00Z">
        <w:r w:rsidR="009672DF">
          <w:rPr>
            <w:rFonts w:eastAsia="Microsoft YaHei"/>
          </w:rPr>
          <w:t>pe of your function to be</w:t>
        </w:r>
      </w:ins>
      <w:ins w:id="36" w:author="Carol Nichols" w:date="2019-01-29T14:34:00Z">
        <w:r w:rsidR="009672DF">
          <w:rPr>
            <w:rFonts w:eastAsia="Microsoft YaHei"/>
          </w:rPr>
          <w:t xml:space="preserve"> </w:t>
        </w:r>
        <w:r w:rsidR="009672DF" w:rsidRPr="00FE5D36">
          <w:rPr>
            <w:rStyle w:val="Literal"/>
          </w:rPr>
          <w:t>Result&lt;T, E&gt;</w:t>
        </w:r>
        <w:r w:rsidR="009672DF">
          <w:rPr>
            <w:rStyle w:val="Literal"/>
          </w:rPr>
          <w:t xml:space="preserve"> </w:t>
        </w:r>
        <w:r w:rsidR="009672DF">
          <w:rPr>
            <w:rFonts w:eastAsia="Microsoft YaHei"/>
          </w:rPr>
          <w:t>if you have no restrictions preventing that</w:t>
        </w:r>
      </w:ins>
      <w:ins w:id="37" w:author="Carol Nichols" w:date="2019-01-29T14:32:00Z">
        <w:r w:rsidR="009672DF">
          <w:rPr>
            <w:rFonts w:eastAsia="Microsoft YaHei"/>
          </w:rPr>
          <w:t xml:space="preserve">. </w:t>
        </w:r>
      </w:ins>
      <w:del w:id="38" w:author="AnneMarieW" w:date="2019-01-11T10:03:00Z">
        <w:r w:rsidRPr="00FE5D36" w:rsidDel="005921FA">
          <w:rPr>
            <w:rFonts w:eastAsia="Microsoft YaHei" w:hint="eastAsia"/>
          </w:rPr>
          <w:delText> </w:delText>
        </w:r>
      </w:del>
      <w:del w:id="39" w:author="Carol Nichols" w:date="2019-01-29T14:34:00Z">
        <w:r w:rsidRPr="00FE5D36" w:rsidDel="009672DF">
          <w:rPr>
            <w:rFonts w:eastAsia="Microsoft YaHei" w:hint="eastAsia"/>
          </w:rPr>
          <w:delText>when you call other functions that return </w:delText>
        </w:r>
      </w:del>
      <w:ins w:id="40" w:author="AnneMarieW" w:date="2019-01-11T10:02:00Z">
        <w:del w:id="41" w:author="Carol Nichols" w:date="2019-01-29T14:34:00Z">
          <w:r w:rsidR="005921FA" w:rsidDel="009672DF">
            <w:rPr>
              <w:rFonts w:eastAsia="Microsoft YaHei"/>
            </w:rPr>
            <w:delText xml:space="preserve"> </w:delText>
          </w:r>
        </w:del>
      </w:ins>
      <w:del w:id="42" w:author="Carol Nichols" w:date="2019-01-29T14:34:00Z">
        <w:r w:rsidRPr="00FE5D36" w:rsidDel="009672DF">
          <w:rPr>
            <w:rStyle w:val="Literal"/>
          </w:rPr>
          <w:delText>Result&lt;T, E&gt;</w:delText>
        </w:r>
        <w:r w:rsidRPr="00FE5D36" w:rsidDel="009672DF">
          <w:rPr>
            <w:rFonts w:eastAsia="Microsoft YaHei" w:hint="eastAsia"/>
          </w:rPr>
          <w:delText>, you</w:delText>
        </w:r>
      </w:del>
      <w:ins w:id="43" w:author="AnneMarieW" w:date="2019-01-11T09:58:00Z">
        <w:del w:id="44" w:author="Carol Nichols" w:date="2019-01-29T14:34:00Z">
          <w:r w:rsidR="009C7C18" w:rsidDel="009672DF">
            <w:rPr>
              <w:rFonts w:eastAsia="Microsoft YaHei"/>
            </w:rPr>
            <w:delText xml:space="preserve"> must</w:delText>
          </w:r>
        </w:del>
      </w:ins>
      <w:del w:id="45" w:author="Carol Nichols" w:date="2019-01-29T14:34:00Z">
        <w:r w:rsidR="00FE5D36" w:rsidDel="009672DF">
          <w:rPr>
            <w:rFonts w:eastAsia="Microsoft YaHei"/>
          </w:rPr>
          <w:delText>’</w:delText>
        </w:r>
        <w:r w:rsidRPr="00FE5D36" w:rsidDel="009672DF">
          <w:rPr>
            <w:rFonts w:eastAsia="Microsoft YaHei" w:hint="eastAsia"/>
          </w:rPr>
          <w:delText>ll need to</w:delText>
        </w:r>
        <w:r w:rsidRPr="00FE5D36" w:rsidDel="009672DF">
          <w:rPr>
            <w:rFonts w:eastAsia="Microsoft YaHei" w:hint="eastAsia"/>
          </w:rPr>
          <w:br/>
        </w:r>
      </w:del>
      <w:ins w:id="46" w:author="Carol Nichols" w:date="2019-01-29T14:34:00Z">
        <w:r w:rsidR="009672DF">
          <w:rPr>
            <w:rFonts w:eastAsia="Microsoft YaHei"/>
          </w:rPr>
          <w:t xml:space="preserve">The other </w:t>
        </w:r>
      </w:ins>
      <w:ins w:id="47" w:author="Carol Nichols" w:date="2019-01-29T14:35:00Z">
        <w:r w:rsidR="009672DF">
          <w:rPr>
            <w:rFonts w:eastAsia="Microsoft YaHei"/>
          </w:rPr>
          <w:t>technique is</w:t>
        </w:r>
      </w:ins>
      <w:ins w:id="48" w:author="Carol Nichols" w:date="2019-01-29T14:34:00Z">
        <w:r w:rsidR="009672DF">
          <w:rPr>
            <w:rFonts w:eastAsia="Microsoft YaHei"/>
          </w:rPr>
          <w:t xml:space="preserve"> to </w:t>
        </w:r>
      </w:ins>
      <w:ins w:id="49" w:author="AnneMarieW" w:date="2019-01-11T09:56:00Z">
        <w:del w:id="50" w:author="Carol Nichols" w:date="2019-01-29T14:35:00Z">
          <w:r w:rsidR="009C7C18" w:rsidDel="009672DF">
            <w:rPr>
              <w:rFonts w:eastAsia="Microsoft YaHei"/>
            </w:rPr>
            <w:delText xml:space="preserve"> </w:delText>
          </w:r>
        </w:del>
      </w:ins>
      <w:r w:rsidRPr="00FE5D36">
        <w:rPr>
          <w:rFonts w:eastAsia="Microsoft YaHei" w:hint="eastAsia"/>
        </w:rPr>
        <w:t>use a</w:t>
      </w:r>
      <w:ins w:id="51" w:author="AnneMarieW" w:date="2019-01-11T10:03:00Z">
        <w:r w:rsidR="005921FA">
          <w:rPr>
            <w:rFonts w:eastAsia="Microsoft YaHei"/>
          </w:rPr>
          <w:t xml:space="preserve"> </w:t>
        </w:r>
      </w:ins>
      <w:del w:id="52" w:author="AnneMarieW" w:date="2019-01-11T10:03:00Z">
        <w:r w:rsidRPr="00FE5D36" w:rsidDel="005921FA">
          <w:rPr>
            <w:rFonts w:eastAsia="Microsoft YaHei" w:hint="eastAsia"/>
          </w:rPr>
          <w:delText> </w:delText>
        </w:r>
      </w:del>
      <w:r w:rsidRPr="00FE5D36">
        <w:rPr>
          <w:rStyle w:val="Literal"/>
        </w:rPr>
        <w:t>match</w:t>
      </w:r>
      <w:ins w:id="53" w:author="AnneMarieW" w:date="2019-01-11T10:03:00Z">
        <w:r w:rsidR="005921FA">
          <w:rPr>
            <w:rFonts w:eastAsia="Microsoft YaHei"/>
          </w:rPr>
          <w:t xml:space="preserve"> </w:t>
        </w:r>
      </w:ins>
      <w:del w:id="54" w:author="AnneMarieW" w:date="2019-01-11T10:03:00Z">
        <w:r w:rsidRPr="00FE5D36" w:rsidDel="005921FA">
          <w:rPr>
            <w:rFonts w:eastAsia="Microsoft YaHei" w:hint="eastAsia"/>
          </w:rPr>
          <w:delText> </w:delText>
        </w:r>
      </w:del>
      <w:r w:rsidRPr="00FE5D36">
        <w:rPr>
          <w:rFonts w:eastAsia="Microsoft YaHei" w:hint="eastAsia"/>
        </w:rPr>
        <w:t>or one of the</w:t>
      </w:r>
      <w:del w:id="55" w:author="AnneMarieW" w:date="2019-01-11T10:02:00Z">
        <w:r w:rsidRPr="00FE5D36" w:rsidDel="005921FA">
          <w:rPr>
            <w:rFonts w:eastAsia="Microsoft YaHei" w:hint="eastAsia"/>
          </w:rPr>
          <w:delText> </w:delText>
        </w:r>
      </w:del>
      <w:ins w:id="56" w:author="AnneMarieW" w:date="2019-01-11T10:02:00Z">
        <w:r w:rsidR="005921FA">
          <w:rPr>
            <w:rFonts w:eastAsia="Microsoft YaHei"/>
          </w:rPr>
          <w:t xml:space="preserve"> </w:t>
        </w:r>
      </w:ins>
      <w:r w:rsidRPr="00FE5D36">
        <w:rPr>
          <w:rStyle w:val="Literal"/>
        </w:rPr>
        <w:t>Result&lt;T, E&gt;</w:t>
      </w:r>
      <w:ins w:id="57" w:author="AnneMarieW" w:date="2019-01-11T10:03:00Z">
        <w:r w:rsidR="005921FA">
          <w:rPr>
            <w:rFonts w:eastAsia="Microsoft YaHei"/>
          </w:rPr>
          <w:t xml:space="preserve"> </w:t>
        </w:r>
      </w:ins>
      <w:del w:id="58" w:author="AnneMarieW" w:date="2019-01-11T10:03:00Z">
        <w:r w:rsidRPr="00FE5D36" w:rsidDel="005921FA">
          <w:rPr>
            <w:rFonts w:eastAsia="Microsoft YaHei" w:hint="eastAsia"/>
          </w:rPr>
          <w:delText> </w:delText>
        </w:r>
      </w:del>
      <w:r w:rsidRPr="00FE5D36">
        <w:rPr>
          <w:rFonts w:eastAsia="Microsoft YaHei" w:hint="eastAsia"/>
        </w:rPr>
        <w:t>methods to handle the</w:t>
      </w:r>
      <w:del w:id="59" w:author="AnneMarieW" w:date="2019-01-11T10:02:00Z">
        <w:r w:rsidRPr="00FE5D36" w:rsidDel="005921FA">
          <w:rPr>
            <w:rFonts w:eastAsia="Microsoft YaHei" w:hint="eastAsia"/>
          </w:rPr>
          <w:delText> </w:delText>
        </w:r>
      </w:del>
      <w:ins w:id="60" w:author="AnneMarieW" w:date="2019-01-11T10:02:00Z">
        <w:r w:rsidR="005921FA">
          <w:rPr>
            <w:rFonts w:eastAsia="Microsoft YaHei"/>
          </w:rPr>
          <w:t xml:space="preserve"> </w:t>
        </w:r>
      </w:ins>
      <w:r w:rsidRPr="00FE5D36">
        <w:rPr>
          <w:rStyle w:val="Literal"/>
        </w:rPr>
        <w:t>Result&lt;T, E&gt;</w:t>
      </w:r>
      <w:del w:id="61" w:author="AnneMarieW" w:date="2019-01-11T09:56:00Z">
        <w:r w:rsidDel="009C7C18">
          <w:rPr>
            <w:rFonts w:eastAsia="Microsoft YaHei" w:hint="eastAsia"/>
          </w:rPr>
          <w:delText>,</w:delText>
        </w:r>
        <w:r w:rsidDel="009C7C18">
          <w:rPr>
            <w:rFonts w:eastAsia="Microsoft YaHei" w:hint="eastAsia"/>
          </w:rPr>
          <w:br w:type="textWrapping" w:clear="all"/>
        </w:r>
      </w:del>
      <w:ins w:id="62" w:author="AnneMarieW" w:date="2019-01-11T09:56:00Z">
        <w:r w:rsidR="009C7C18">
          <w:rPr>
            <w:rFonts w:eastAsia="Microsoft YaHei"/>
          </w:rPr>
          <w:t xml:space="preserve"> </w:t>
        </w:r>
      </w:ins>
      <w:del w:id="63" w:author="Carol Nichols" w:date="2019-01-29T14:35:00Z">
        <w:r w:rsidDel="008C7F5F">
          <w:rPr>
            <w:rFonts w:eastAsia="Microsoft YaHei" w:hint="eastAsia"/>
          </w:rPr>
          <w:delText>t</w:delText>
        </w:r>
      </w:del>
      <w:ins w:id="64" w:author="Carol Nichols" w:date="2019-01-29T14:35:00Z">
        <w:r w:rsidR="008C7F5F">
          <w:rPr>
            <w:rFonts w:eastAsia="Microsoft YaHei"/>
          </w:rPr>
          <w:t>in whatever way is appropriate.</w:t>
        </w:r>
      </w:ins>
      <w:del w:id="65" w:author="Carol Nichols" w:date="2019-01-29T14:35:00Z">
        <w:r w:rsidDel="008C7F5F">
          <w:rPr>
            <w:rFonts w:eastAsia="Microsoft YaHei" w:hint="eastAsia"/>
          </w:rPr>
          <w:delText>o potentially propagate the error to the</w:delText>
        </w:r>
      </w:del>
      <w:ins w:id="66" w:author="AnneMarieW" w:date="2019-01-11T09:55:00Z">
        <w:del w:id="67" w:author="Carol Nichols" w:date="2019-01-29T14:35:00Z">
          <w:r w:rsidR="009C7C18" w:rsidDel="008C7F5F">
            <w:rPr>
              <w:rFonts w:eastAsia="Microsoft YaHei"/>
            </w:rPr>
            <w:delText xml:space="preserve"> </w:delText>
          </w:r>
        </w:del>
      </w:ins>
      <w:del w:id="68" w:author="Carol Nichols" w:date="2019-01-29T14:35:00Z">
        <w:r w:rsidDel="008C7F5F">
          <w:rPr>
            <w:rFonts w:eastAsia="Microsoft YaHei" w:hint="eastAsia"/>
          </w:rPr>
          <w:br w:type="textWrapping" w:clear="all"/>
          <w:delText>calling code.</w:delText>
        </w:r>
      </w:del>
    </w:p>
    <w:p w14:paraId="7D1C5C21" w14:textId="170B9253" w:rsidR="003E013B" w:rsidRDefault="003E013B" w:rsidP="00FE5D36">
      <w:pPr>
        <w:pStyle w:val="Body"/>
        <w:rPr>
          <w:rFonts w:eastAsia="Microsoft YaHei"/>
        </w:rPr>
      </w:pPr>
      <w:del w:id="69" w:author="Carol Nichols" w:date="2019-01-29T14:35:00Z">
        <w:r w:rsidDel="00D550A3">
          <w:rPr>
            <w:rFonts w:eastAsia="Microsoft YaHei" w:hint="eastAsia"/>
          </w:rPr>
          <w:delText>However</w:delText>
        </w:r>
      </w:del>
      <w:ins w:id="70" w:author="Carol Nichols" w:date="2019-01-29T14:35:00Z">
        <w:r w:rsidR="00D550A3">
          <w:rPr>
            <w:rFonts w:eastAsia="Microsoft YaHei"/>
          </w:rPr>
          <w:t>The</w:t>
        </w:r>
      </w:ins>
      <w:del w:id="71" w:author="Carol Nichols" w:date="2019-01-29T14:35:00Z">
        <w:r w:rsidDel="00D550A3">
          <w:rPr>
            <w:rFonts w:eastAsia="Microsoft YaHei" w:hint="eastAsia"/>
          </w:rPr>
          <w:delText>,</w:delText>
        </w:r>
      </w:del>
      <w:r>
        <w:rPr>
          <w:rFonts w:eastAsia="Microsoft YaHei" w:hint="eastAsia"/>
        </w:rPr>
        <w:t xml:space="preserve"> </w:t>
      </w:r>
      <w:ins w:id="72" w:author="Carol Nichols" w:date="2019-01-29T14:28:00Z">
        <w:r w:rsidR="00E33597" w:rsidRPr="00FE5D36">
          <w:rPr>
            <w:rStyle w:val="Literal"/>
          </w:rPr>
          <w:t>main</w:t>
        </w:r>
        <w:r w:rsidR="00E33597">
          <w:rPr>
            <w:rFonts w:eastAsia="Microsoft YaHei"/>
          </w:rPr>
          <w:t xml:space="preserve"> </w:t>
        </w:r>
      </w:ins>
      <w:ins w:id="73" w:author="Carol Nichols" w:date="2019-01-29T14:35:00Z">
        <w:r w:rsidR="00D550A3">
          <w:rPr>
            <w:rFonts w:eastAsia="Microsoft YaHei"/>
          </w:rPr>
          <w:t>function i</w:t>
        </w:r>
      </w:ins>
      <w:ins w:id="74" w:author="Carol Nichols" w:date="2019-01-29T14:28:00Z">
        <w:r w:rsidR="00E33597">
          <w:rPr>
            <w:rFonts w:eastAsia="Microsoft YaHei"/>
          </w:rPr>
          <w:t>s special</w:t>
        </w:r>
      </w:ins>
      <w:ins w:id="75" w:author="Carol Nichols" w:date="2019-01-29T14:35:00Z">
        <w:r w:rsidR="00D550A3">
          <w:rPr>
            <w:rFonts w:eastAsia="Microsoft YaHei"/>
          </w:rPr>
          <w:t xml:space="preserve">, and there are restrictions on what its return type </w:t>
        </w:r>
      </w:ins>
      <w:ins w:id="76" w:author="Carol Nichols" w:date="2019-01-29T14:36:00Z">
        <w:r w:rsidR="00D550A3">
          <w:rPr>
            <w:rFonts w:eastAsia="Microsoft YaHei"/>
          </w:rPr>
          <w:t xml:space="preserve">must be. One valid return </w:t>
        </w:r>
      </w:ins>
      <w:ins w:id="77" w:author="Carol Nichols" w:date="2019-01-29T14:41:00Z">
        <w:r w:rsidR="00437A95">
          <w:rPr>
            <w:rFonts w:eastAsia="Microsoft YaHei"/>
          </w:rPr>
          <w:t>type</w:t>
        </w:r>
      </w:ins>
      <w:ins w:id="78" w:author="Carol Nichols" w:date="2019-01-29T14:36:00Z">
        <w:r w:rsidR="00D550A3">
          <w:rPr>
            <w:rFonts w:eastAsia="Microsoft YaHei"/>
          </w:rPr>
          <w:t xml:space="preserve"> for main is </w:t>
        </w:r>
        <w:bookmarkStart w:id="79" w:name="_GoBack"/>
        <w:r w:rsidR="00D550A3" w:rsidRPr="0012147A">
          <w:rPr>
            <w:rStyle w:val="Literal"/>
            <w:rFonts w:eastAsia="Microsoft YaHei"/>
            <w:rPrChange w:id="80" w:author="Carol Nichols" w:date="2019-01-29T14:46:00Z">
              <w:rPr>
                <w:rFonts w:eastAsia="Microsoft YaHei"/>
              </w:rPr>
            </w:rPrChange>
          </w:rPr>
          <w:t>()</w:t>
        </w:r>
      </w:ins>
      <w:bookmarkEnd w:id="79"/>
      <w:ins w:id="81" w:author="Carol Nichols" w:date="2019-01-29T14:28:00Z">
        <w:r w:rsidR="00E33597">
          <w:rPr>
            <w:rFonts w:eastAsia="Microsoft YaHei"/>
          </w:rPr>
          <w:t xml:space="preserve">, and </w:t>
        </w:r>
      </w:ins>
      <w:ins w:id="82" w:author="Carol Nichols" w:date="2019-01-29T14:41:00Z">
        <w:r w:rsidR="00437A95">
          <w:rPr>
            <w:rFonts w:eastAsia="Microsoft YaHei"/>
          </w:rPr>
          <w:t>conveniently, another valid return type is</w:t>
        </w:r>
      </w:ins>
      <w:del w:id="83" w:author="Carol Nichols" w:date="2019-01-29T14:28:00Z">
        <w:r w:rsidDel="00E33597">
          <w:rPr>
            <w:rFonts w:eastAsia="Microsoft YaHei" w:hint="eastAsia"/>
          </w:rPr>
          <w:delText>we also can</w:delText>
        </w:r>
      </w:del>
      <w:ins w:id="84" w:author="AnneMarieW" w:date="2019-01-11T10:00:00Z">
        <w:del w:id="85" w:author="Carol Nichols" w:date="2019-01-29T14:28:00Z">
          <w:r w:rsidR="005921FA" w:rsidRPr="005921FA" w:rsidDel="00E33597">
            <w:rPr>
              <w:rFonts w:eastAsia="Microsoft YaHei" w:hint="eastAsia"/>
            </w:rPr>
            <w:delText xml:space="preserve"> </w:delText>
          </w:r>
          <w:r w:rsidR="005921FA" w:rsidDel="00E33597">
            <w:rPr>
              <w:rFonts w:eastAsia="Microsoft YaHei" w:hint="eastAsia"/>
            </w:rPr>
            <w:delText>also</w:delText>
          </w:r>
        </w:del>
      </w:ins>
      <w:del w:id="86" w:author="Carol Nichols" w:date="2019-01-29T14:28:00Z">
        <w:r w:rsidDel="00E33597">
          <w:rPr>
            <w:rFonts w:eastAsia="Microsoft YaHei" w:hint="eastAsia"/>
          </w:rPr>
          <w:delText xml:space="preserve"> change</w:delText>
        </w:r>
      </w:del>
      <w:del w:id="87" w:author="Carol Nichols" w:date="2019-01-29T14:41:00Z">
        <w:r w:rsidDel="00437A95">
          <w:rPr>
            <w:rFonts w:eastAsia="Microsoft YaHei" w:hint="eastAsia"/>
          </w:rPr>
          <w:delText xml:space="preserve"> </w:delText>
        </w:r>
      </w:del>
      <w:del w:id="88" w:author="Carol Nichols" w:date="2019-01-29T14:28:00Z">
        <w:r w:rsidDel="00E33597">
          <w:rPr>
            <w:rFonts w:eastAsia="Microsoft YaHei" w:hint="eastAsia"/>
          </w:rPr>
          <w:delText>how we write</w:delText>
        </w:r>
      </w:del>
      <w:del w:id="89" w:author="Carol Nichols" w:date="2019-01-29T14:41:00Z">
        <w:r w:rsidDel="00437A95">
          <w:rPr>
            <w:rFonts w:eastAsia="Microsoft YaHei" w:hint="eastAsia"/>
          </w:rPr>
          <w:delText xml:space="preserve"> the</w:delText>
        </w:r>
      </w:del>
      <w:ins w:id="90" w:author="AnneMarieW" w:date="2019-01-11T10:03:00Z">
        <w:del w:id="91" w:author="Carol Nichols" w:date="2019-01-29T14:41:00Z">
          <w:r w:rsidR="005921FA" w:rsidDel="00437A95">
            <w:rPr>
              <w:rFonts w:eastAsia="Microsoft YaHei"/>
            </w:rPr>
            <w:delText xml:space="preserve"> </w:delText>
          </w:r>
        </w:del>
      </w:ins>
      <w:del w:id="92" w:author="Carol Nichols" w:date="2019-01-29T14:41:00Z">
        <w:r w:rsidDel="00437A95">
          <w:rPr>
            <w:rFonts w:eastAsia="Microsoft YaHei" w:hint="eastAsia"/>
          </w:rPr>
          <w:delText> </w:delText>
        </w:r>
        <w:r w:rsidRPr="00FE5D36" w:rsidDel="00437A95">
          <w:rPr>
            <w:rStyle w:val="Literal"/>
          </w:rPr>
          <w:delText>main</w:delText>
        </w:r>
      </w:del>
      <w:ins w:id="93" w:author="AnneMarieW" w:date="2019-01-11T10:03:00Z">
        <w:del w:id="94" w:author="Carol Nichols" w:date="2019-01-29T14:41:00Z">
          <w:r w:rsidR="005921FA" w:rsidDel="00437A95">
            <w:rPr>
              <w:rFonts w:eastAsia="Microsoft YaHei"/>
            </w:rPr>
            <w:delText xml:space="preserve"> </w:delText>
          </w:r>
        </w:del>
      </w:ins>
      <w:del w:id="95" w:author="Carol Nichols" w:date="2019-01-29T14:41:00Z">
        <w:r w:rsidRPr="00FE5D36" w:rsidDel="00437A95">
          <w:rPr>
            <w:rFonts w:eastAsia="Microsoft YaHei" w:hint="eastAsia"/>
          </w:rPr>
          <w:delText> function so that it does return</w:delText>
        </w:r>
      </w:del>
      <w:del w:id="96" w:author="AnneMarieW" w:date="2019-01-11T09:57:00Z">
        <w:r w:rsidRPr="00FE5D36" w:rsidDel="009C7C18">
          <w:rPr>
            <w:rFonts w:eastAsia="Microsoft YaHei" w:hint="eastAsia"/>
          </w:rPr>
          <w:br/>
        </w:r>
      </w:del>
      <w:ins w:id="97" w:author="Carol Nichols" w:date="2019-01-29T14:41:00Z">
        <w:r w:rsidR="00437A95">
          <w:rPr>
            <w:rFonts w:eastAsia="Microsoft YaHei"/>
          </w:rPr>
          <w:t xml:space="preserve"> </w:t>
        </w:r>
      </w:ins>
      <w:ins w:id="98" w:author="AnneMarieW" w:date="2019-01-11T09:57:00Z">
        <w:del w:id="99" w:author="Carol Nichols" w:date="2019-01-29T14:41:00Z">
          <w:r w:rsidR="009C7C18" w:rsidDel="00437A95">
            <w:rPr>
              <w:rFonts w:eastAsia="Microsoft YaHei"/>
            </w:rPr>
            <w:delText xml:space="preserve"> </w:delText>
          </w:r>
        </w:del>
      </w:ins>
      <w:del w:id="100" w:author="Carol Nichols" w:date="2019-01-29T14:41:00Z">
        <w:r w:rsidRPr="00FE5D36" w:rsidDel="00437A95">
          <w:rPr>
            <w:rFonts w:eastAsia="Microsoft YaHei" w:hint="eastAsia"/>
          </w:rPr>
          <w:delText>a</w:delText>
        </w:r>
      </w:del>
      <w:ins w:id="101" w:author="AnneMarieW" w:date="2019-01-11T10:03:00Z">
        <w:del w:id="102" w:author="Carol Nichols" w:date="2019-01-29T14:41:00Z">
          <w:r w:rsidR="005921FA" w:rsidDel="00437A95">
            <w:rPr>
              <w:rFonts w:eastAsia="Microsoft YaHei"/>
            </w:rPr>
            <w:delText xml:space="preserve"> </w:delText>
          </w:r>
        </w:del>
      </w:ins>
      <w:del w:id="103" w:author="AnneMarieW" w:date="2019-01-11T10:03:00Z">
        <w:r w:rsidRPr="00FE5D36" w:rsidDel="005921FA">
          <w:rPr>
            <w:rFonts w:eastAsia="Microsoft YaHei" w:hint="eastAsia"/>
          </w:rPr>
          <w:delText> </w:delText>
        </w:r>
      </w:del>
      <w:r w:rsidRPr="00FE5D36">
        <w:rPr>
          <w:rStyle w:val="Literal"/>
        </w:rPr>
        <w:t>Result&lt;T, E&gt;</w:t>
      </w:r>
      <w:del w:id="104" w:author="AnneMarieW" w:date="2019-01-11T09:58:00Z">
        <w:r w:rsidDel="009C7C18">
          <w:rPr>
            <w:rFonts w:eastAsia="Microsoft YaHei" w:hint="eastAsia"/>
          </w:rPr>
          <w:delText>:</w:delText>
        </w:r>
      </w:del>
      <w:ins w:id="105" w:author="AnneMarieW" w:date="2019-01-11T09:58:00Z">
        <w:r w:rsidR="009C7C18">
          <w:rPr>
            <w:rFonts w:eastAsia="Microsoft YaHei"/>
          </w:rPr>
          <w:t>, as shown here:</w:t>
        </w:r>
      </w:ins>
    </w:p>
    <w:p w14:paraId="44076C47" w14:textId="77777777" w:rsidR="003E013B" w:rsidRPr="00FE5D36" w:rsidRDefault="003E013B" w:rsidP="00FE5D36">
      <w:pPr>
        <w:pStyle w:val="CodeA"/>
      </w:pPr>
      <w:r w:rsidRPr="00FE5D36">
        <w:t>use std::error::Error;</w:t>
      </w:r>
    </w:p>
    <w:p w14:paraId="6BD1B73B" w14:textId="77777777" w:rsidR="003E013B" w:rsidRPr="00FE5D36" w:rsidRDefault="003E013B" w:rsidP="00FE5D36">
      <w:pPr>
        <w:pStyle w:val="CodeB"/>
      </w:pPr>
      <w:r w:rsidRPr="00FE5D36">
        <w:t>use std::fs::File;</w:t>
      </w:r>
    </w:p>
    <w:p w14:paraId="676F51A9" w14:textId="77777777" w:rsidR="003E013B" w:rsidRPr="00FE5D36" w:rsidRDefault="003E013B" w:rsidP="00FE5D36">
      <w:pPr>
        <w:pStyle w:val="CodeB"/>
      </w:pPr>
    </w:p>
    <w:p w14:paraId="349CAAB8" w14:textId="77777777" w:rsidR="003E013B" w:rsidRPr="00FE5D36" w:rsidRDefault="003E013B" w:rsidP="00FE5D36">
      <w:pPr>
        <w:pStyle w:val="CodeB"/>
      </w:pPr>
      <w:r w:rsidRPr="00FE5D36">
        <w:t>fn main() -&gt; Result&lt;(), Box&lt;dyn Error&gt;&gt; {</w:t>
      </w:r>
    </w:p>
    <w:p w14:paraId="794E2504" w14:textId="77777777" w:rsidR="003E013B" w:rsidRPr="00FE5D36" w:rsidRDefault="003E013B" w:rsidP="00FE5D36">
      <w:pPr>
        <w:pStyle w:val="CodeB"/>
      </w:pPr>
      <w:r w:rsidRPr="00FE5D36">
        <w:t xml:space="preserve">    let f = File::open("hello.txt")?;</w:t>
      </w:r>
    </w:p>
    <w:p w14:paraId="45EEF1EE" w14:textId="77777777" w:rsidR="003E013B" w:rsidRPr="00FE5D36" w:rsidRDefault="003E013B" w:rsidP="00FE5D36">
      <w:pPr>
        <w:pStyle w:val="CodeB"/>
      </w:pPr>
    </w:p>
    <w:p w14:paraId="7AC40B74" w14:textId="77777777" w:rsidR="003E013B" w:rsidRPr="00FE5D36" w:rsidRDefault="003E013B" w:rsidP="00FE5D36">
      <w:pPr>
        <w:pStyle w:val="CodeB"/>
      </w:pPr>
      <w:r w:rsidRPr="00FE5D36">
        <w:t xml:space="preserve">    Ok(())</w:t>
      </w:r>
    </w:p>
    <w:p w14:paraId="4DF852BB" w14:textId="77777777" w:rsidR="003E013B" w:rsidRPr="00FE5D36" w:rsidRDefault="003E013B" w:rsidP="00FE5D36">
      <w:pPr>
        <w:pStyle w:val="CodeC"/>
      </w:pPr>
      <w:r w:rsidRPr="00FE5D36">
        <w:t>}</w:t>
      </w:r>
    </w:p>
    <w:p w14:paraId="4A8AB7DC" w14:textId="5268B3F4" w:rsidR="003E013B" w:rsidRDefault="003E013B" w:rsidP="00FE5D36">
      <w:pPr>
        <w:pStyle w:val="Body"/>
        <w:rPr>
          <w:ins w:id="106" w:author="AnneMarieW" w:date="2019-01-11T10:00:00Z"/>
          <w:rFonts w:eastAsia="Microsoft YaHei"/>
        </w:rPr>
      </w:pPr>
      <w:r w:rsidRPr="00FE5D36">
        <w:rPr>
          <w:rFonts w:eastAsia="Microsoft YaHei" w:hint="eastAsia"/>
        </w:rPr>
        <w:t>The</w:t>
      </w:r>
      <w:ins w:id="107" w:author="AnneMarieW" w:date="2019-01-11T10:03:00Z">
        <w:r w:rsidR="005921FA">
          <w:rPr>
            <w:rFonts w:eastAsia="Microsoft YaHei"/>
          </w:rPr>
          <w:t xml:space="preserve"> </w:t>
        </w:r>
      </w:ins>
      <w:del w:id="108" w:author="AnneMarieW" w:date="2019-01-11T10:03:00Z">
        <w:r w:rsidRPr="00FE5D36" w:rsidDel="005921FA">
          <w:rPr>
            <w:rFonts w:eastAsia="Microsoft YaHei" w:hint="eastAsia"/>
          </w:rPr>
          <w:delText> </w:delText>
        </w:r>
      </w:del>
      <w:r w:rsidRPr="00FE5D36">
        <w:rPr>
          <w:rStyle w:val="Literal"/>
        </w:rPr>
        <w:t>Box&lt;dyn Error&gt;</w:t>
      </w:r>
      <w:ins w:id="109" w:author="AnneMarieW" w:date="2019-01-11T10:03:00Z">
        <w:r w:rsidR="005921FA">
          <w:rPr>
            <w:rFonts w:eastAsia="Microsoft YaHei"/>
          </w:rPr>
          <w:t xml:space="preserve"> </w:t>
        </w:r>
      </w:ins>
      <w:del w:id="110" w:author="AnneMarieW" w:date="2019-01-11T10:03:00Z">
        <w:r w:rsidRPr="00FE5D36" w:rsidDel="005921FA">
          <w:rPr>
            <w:rFonts w:eastAsia="Microsoft YaHei" w:hint="eastAsia"/>
          </w:rPr>
          <w:delText> </w:delText>
        </w:r>
      </w:del>
      <w:r w:rsidRPr="00FE5D36">
        <w:rPr>
          <w:rFonts w:eastAsia="Microsoft YaHei" w:hint="eastAsia"/>
        </w:rPr>
        <w:t>type is called a</w:t>
      </w:r>
      <w:r w:rsidRPr="009C7C18">
        <w:rPr>
          <w:rStyle w:val="EmphasisItalic"/>
          <w:rFonts w:eastAsia="Microsoft YaHei"/>
          <w:rPrChange w:id="111" w:author="AnneMarieW" w:date="2019-01-11T09:59:00Z">
            <w:rPr>
              <w:rFonts w:eastAsia="Microsoft YaHei"/>
            </w:rPr>
          </w:rPrChange>
        </w:rPr>
        <w:t xml:space="preserve"> </w:t>
      </w:r>
      <w:del w:id="112" w:author="AnneMarieW" w:date="2019-01-11T09:59:00Z">
        <w:r w:rsidR="00FE5D36" w:rsidRPr="009C7C18" w:rsidDel="009C7C18">
          <w:rPr>
            <w:rStyle w:val="EmphasisItalic"/>
            <w:rFonts w:eastAsia="Microsoft YaHei"/>
            <w:rPrChange w:id="113" w:author="AnneMarieW" w:date="2019-01-11T09:59:00Z">
              <w:rPr>
                <w:rFonts w:eastAsia="Microsoft YaHei"/>
              </w:rPr>
            </w:rPrChange>
          </w:rPr>
          <w:delText>“</w:delText>
        </w:r>
      </w:del>
      <w:r w:rsidRPr="009C7C18">
        <w:rPr>
          <w:rStyle w:val="EmphasisItalic"/>
          <w:rFonts w:eastAsia="Microsoft YaHei"/>
          <w:rPrChange w:id="114" w:author="AnneMarieW" w:date="2019-01-11T09:59:00Z">
            <w:rPr>
              <w:rFonts w:eastAsia="Microsoft YaHei"/>
            </w:rPr>
          </w:rPrChange>
        </w:rPr>
        <w:t>trait object</w:t>
      </w:r>
      <w:r w:rsidRPr="00FE5D36">
        <w:rPr>
          <w:rFonts w:eastAsia="Microsoft YaHei" w:hint="eastAsia"/>
        </w:rPr>
        <w:t>,</w:t>
      </w:r>
      <w:del w:id="115" w:author="AnneMarieW" w:date="2019-01-11T09:59:00Z">
        <w:r w:rsidR="00FE5D36" w:rsidDel="009C7C18">
          <w:rPr>
            <w:rFonts w:eastAsia="Microsoft YaHei"/>
          </w:rPr>
          <w:delText>”</w:delText>
        </w:r>
      </w:del>
      <w:r w:rsidRPr="00FE5D36">
        <w:rPr>
          <w:rFonts w:eastAsia="Microsoft YaHei" w:hint="eastAsia"/>
        </w:rPr>
        <w:t xml:space="preserve"> which we</w:t>
      </w:r>
      <w:r w:rsidR="00FE5D36">
        <w:rPr>
          <w:rFonts w:eastAsia="Microsoft YaHei"/>
        </w:rPr>
        <w:t>’</w:t>
      </w:r>
      <w:r w:rsidRPr="00FE5D36">
        <w:rPr>
          <w:rFonts w:eastAsia="Microsoft YaHei" w:hint="eastAsia"/>
        </w:rPr>
        <w:t>ll talk about in</w:t>
      </w:r>
      <w:del w:id="116" w:author="AnneMarieW" w:date="2019-01-11T09:57:00Z">
        <w:r w:rsidRPr="00FE5D36" w:rsidDel="009C7C18">
          <w:rPr>
            <w:rFonts w:eastAsia="Microsoft YaHei" w:hint="eastAsia"/>
          </w:rPr>
          <w:br/>
        </w:r>
      </w:del>
      <w:ins w:id="117" w:author="AnneMarieW" w:date="2019-01-11T09:57:00Z">
        <w:r w:rsidR="009C7C18">
          <w:rPr>
            <w:rFonts w:eastAsia="Microsoft YaHei"/>
          </w:rPr>
          <w:t xml:space="preserve"> </w:t>
        </w:r>
      </w:ins>
      <w:r w:rsidRPr="00FE5D36">
        <w:rPr>
          <w:rFonts w:eastAsia="Microsoft YaHei" w:hint="eastAsia"/>
        </w:rPr>
        <w:t>the</w:t>
      </w:r>
      <w:ins w:id="118" w:author="AnneMarieW" w:date="2019-01-11T09:59:00Z">
        <w:r w:rsidR="009C7C18" w:rsidRPr="009C7C18">
          <w:rPr>
            <w:rFonts w:eastAsia="Microsoft YaHei" w:hint="eastAsia"/>
          </w:rPr>
          <w:t xml:space="preserve"> </w:t>
        </w:r>
        <w:r w:rsidR="009C7C18" w:rsidRPr="00FE5D36">
          <w:rPr>
            <w:rFonts w:eastAsia="Microsoft YaHei" w:hint="eastAsia"/>
          </w:rPr>
          <w:t>section</w:t>
        </w:r>
      </w:ins>
      <w:r w:rsidRPr="00FE5D36">
        <w:rPr>
          <w:rFonts w:eastAsia="Microsoft YaHei" w:hint="eastAsia"/>
        </w:rPr>
        <w:t xml:space="preserve"> </w:t>
      </w:r>
      <w:r w:rsidR="00FE5D36">
        <w:rPr>
          <w:rFonts w:eastAsia="Microsoft YaHei"/>
        </w:rPr>
        <w:t>“</w:t>
      </w:r>
      <w:r w:rsidRPr="009C7C18">
        <w:rPr>
          <w:rFonts w:eastAsia="Microsoft YaHei"/>
          <w:highlight w:val="yellow"/>
          <w:rPrChange w:id="119" w:author="AnneMarieW" w:date="2019-01-11T10:00:00Z">
            <w:rPr>
              <w:rFonts w:eastAsia="Microsoft YaHei"/>
            </w:rPr>
          </w:rPrChange>
        </w:rPr>
        <w:t>Using Trait Objects that Allow for Values of Different Types</w:t>
      </w:r>
      <w:r w:rsidR="00FE5D36" w:rsidRPr="009C7C18">
        <w:rPr>
          <w:rFonts w:eastAsia="Microsoft YaHei"/>
          <w:highlight w:val="yellow"/>
          <w:rPrChange w:id="120" w:author="AnneMarieW" w:date="2019-01-11T10:00:00Z">
            <w:rPr>
              <w:rFonts w:eastAsia="Microsoft YaHei"/>
            </w:rPr>
          </w:rPrChange>
        </w:rPr>
        <w:t>”</w:t>
      </w:r>
      <w:r w:rsidRPr="009C7C18">
        <w:rPr>
          <w:rFonts w:eastAsia="Microsoft YaHei"/>
          <w:highlight w:val="yellow"/>
          <w:rPrChange w:id="121" w:author="AnneMarieW" w:date="2019-01-11T10:00:00Z">
            <w:rPr>
              <w:rFonts w:eastAsia="Microsoft YaHei"/>
            </w:rPr>
          </w:rPrChange>
        </w:rPr>
        <w:t xml:space="preserve"> </w:t>
      </w:r>
      <w:del w:id="122" w:author="AnneMarieW" w:date="2019-01-11T09:59:00Z">
        <w:r w:rsidRPr="009C7C18" w:rsidDel="009C7C18">
          <w:rPr>
            <w:rFonts w:eastAsia="Microsoft YaHei"/>
            <w:highlight w:val="yellow"/>
            <w:rPrChange w:id="123" w:author="AnneMarieW" w:date="2019-01-11T10:00:00Z">
              <w:rPr>
                <w:rFonts w:eastAsia="Microsoft YaHei"/>
              </w:rPr>
            </w:rPrChange>
          </w:rPr>
          <w:delText xml:space="preserve">section </w:delText>
        </w:r>
      </w:del>
      <w:ins w:id="124" w:author="AnneMarieW" w:date="2019-01-11T09:59:00Z">
        <w:r w:rsidR="009C7C18" w:rsidRPr="009C7C18">
          <w:rPr>
            <w:rFonts w:eastAsia="Microsoft YaHei"/>
            <w:highlight w:val="yellow"/>
            <w:rPrChange w:id="125" w:author="AnneMarieW" w:date="2019-01-11T10:00:00Z">
              <w:rPr>
                <w:rFonts w:eastAsia="Microsoft YaHei"/>
              </w:rPr>
            </w:rPrChange>
          </w:rPr>
          <w:t>in</w:t>
        </w:r>
      </w:ins>
      <w:del w:id="126" w:author="AnneMarieW" w:date="2019-01-11T09:59:00Z">
        <w:r w:rsidRPr="009C7C18" w:rsidDel="009C7C18">
          <w:rPr>
            <w:rFonts w:eastAsia="Microsoft YaHei"/>
            <w:highlight w:val="yellow"/>
            <w:rPrChange w:id="127" w:author="AnneMarieW" w:date="2019-01-11T10:00:00Z">
              <w:rPr>
                <w:rFonts w:eastAsia="Microsoft YaHei"/>
              </w:rPr>
            </w:rPrChange>
          </w:rPr>
          <w:delText>of</w:delText>
        </w:r>
      </w:del>
      <w:del w:id="128" w:author="AnneMarieW" w:date="2019-01-11T09:57:00Z">
        <w:r w:rsidRPr="009C7C18" w:rsidDel="009C7C18">
          <w:rPr>
            <w:rFonts w:eastAsia="Microsoft YaHei"/>
            <w:highlight w:val="yellow"/>
            <w:rPrChange w:id="129" w:author="AnneMarieW" w:date="2019-01-11T10:00:00Z">
              <w:rPr>
                <w:rFonts w:eastAsia="Microsoft YaHei"/>
              </w:rPr>
            </w:rPrChange>
          </w:rPr>
          <w:br/>
        </w:r>
      </w:del>
      <w:ins w:id="130" w:author="AnneMarieW" w:date="2019-01-11T09:57:00Z">
        <w:r w:rsidR="009C7C18" w:rsidRPr="009C7C18">
          <w:rPr>
            <w:rFonts w:eastAsia="Microsoft YaHei"/>
            <w:highlight w:val="yellow"/>
            <w:rPrChange w:id="131" w:author="AnneMarieW" w:date="2019-01-11T10:00:00Z">
              <w:rPr>
                <w:rFonts w:eastAsia="Microsoft YaHei"/>
              </w:rPr>
            </w:rPrChange>
          </w:rPr>
          <w:t xml:space="preserve"> </w:t>
        </w:r>
      </w:ins>
      <w:r w:rsidRPr="009C7C18">
        <w:rPr>
          <w:rFonts w:eastAsia="Microsoft YaHei"/>
          <w:highlight w:val="yellow"/>
          <w:rPrChange w:id="132" w:author="AnneMarieW" w:date="2019-01-11T10:00:00Z">
            <w:rPr>
              <w:rFonts w:eastAsia="Microsoft YaHei"/>
            </w:rPr>
          </w:rPrChange>
        </w:rPr>
        <w:t>Chapter 17</w:t>
      </w:r>
      <w:r w:rsidRPr="00FE5D36">
        <w:rPr>
          <w:rFonts w:eastAsia="Microsoft YaHei" w:hint="eastAsia"/>
        </w:rPr>
        <w:t>. For now, you can read</w:t>
      </w:r>
      <w:ins w:id="133" w:author="AnneMarieW" w:date="2019-01-11T10:04:00Z">
        <w:r w:rsidR="005921FA">
          <w:rPr>
            <w:rFonts w:eastAsia="Microsoft YaHei"/>
          </w:rPr>
          <w:t xml:space="preserve"> </w:t>
        </w:r>
      </w:ins>
      <w:del w:id="134" w:author="AnneMarieW" w:date="2019-01-11T10:04:00Z">
        <w:r w:rsidRPr="00FE5D36" w:rsidDel="005921FA">
          <w:rPr>
            <w:rFonts w:eastAsia="Microsoft YaHei" w:hint="eastAsia"/>
          </w:rPr>
          <w:delText> </w:delText>
        </w:r>
      </w:del>
      <w:r w:rsidRPr="00FE5D36">
        <w:rPr>
          <w:rStyle w:val="Literal"/>
        </w:rPr>
        <w:t>Box&lt;dyn Error&gt;</w:t>
      </w:r>
      <w:ins w:id="135" w:author="AnneMarieW" w:date="2019-01-11T10:04:00Z">
        <w:r w:rsidR="005921FA">
          <w:rPr>
            <w:rFonts w:eastAsia="Microsoft YaHei"/>
          </w:rPr>
          <w:t xml:space="preserve"> </w:t>
        </w:r>
      </w:ins>
      <w:del w:id="136" w:author="AnneMarieW" w:date="2019-01-11T10:04:00Z">
        <w:r w:rsidDel="005921FA">
          <w:rPr>
            <w:rFonts w:eastAsia="Microsoft YaHei" w:hint="eastAsia"/>
          </w:rPr>
          <w:delText> </w:delText>
        </w:r>
      </w:del>
      <w:r>
        <w:rPr>
          <w:rFonts w:eastAsia="Microsoft YaHei" w:hint="eastAsia"/>
        </w:rPr>
        <w:t xml:space="preserve">to mean </w:t>
      </w:r>
      <w:r w:rsidR="00FE5D36">
        <w:rPr>
          <w:rFonts w:eastAsia="Microsoft YaHei"/>
        </w:rPr>
        <w:t>“</w:t>
      </w:r>
      <w:r>
        <w:rPr>
          <w:rFonts w:eastAsia="Microsoft YaHei" w:hint="eastAsia"/>
        </w:rPr>
        <w:t>any kind of error.</w:t>
      </w:r>
      <w:r w:rsidR="00FE5D36">
        <w:rPr>
          <w:rFonts w:eastAsia="Microsoft YaHei"/>
        </w:rPr>
        <w:t>”</w:t>
      </w:r>
      <w:ins w:id="137" w:author="Carol Nichols" w:date="2019-01-29T14:41:00Z">
        <w:r w:rsidR="00B7174C">
          <w:rPr>
            <w:rFonts w:eastAsia="Microsoft YaHei"/>
          </w:rPr>
          <w:t xml:space="preserve"> </w:t>
        </w:r>
      </w:ins>
      <w:proofErr w:type="gramStart"/>
      <w:ins w:id="138" w:author="Carol Nichols" w:date="2019-01-29T14:42:00Z">
        <w:r w:rsidR="00B7174C">
          <w:rPr>
            <w:rFonts w:eastAsia="Microsoft YaHei"/>
          </w:rPr>
          <w:t xml:space="preserve">Using </w:t>
        </w:r>
        <w:r w:rsidR="00B7174C" w:rsidRPr="00FE5D36">
          <w:rPr>
            <w:rStyle w:val="Literal"/>
          </w:rPr>
          <w:t>?</w:t>
        </w:r>
        <w:proofErr w:type="gramEnd"/>
        <w:r w:rsidR="00B7174C">
          <w:rPr>
            <w:rStyle w:val="Literal"/>
          </w:rPr>
          <w:t xml:space="preserve"> </w:t>
        </w:r>
        <w:r w:rsidR="00B7174C">
          <w:rPr>
            <w:rFonts w:eastAsia="Microsoft YaHei"/>
          </w:rPr>
          <w:t xml:space="preserve">in </w:t>
        </w:r>
      </w:ins>
      <w:ins w:id="139" w:author="Carol Nichols" w:date="2019-01-29T14:43:00Z">
        <w:r w:rsidR="00B7174C">
          <w:rPr>
            <w:rFonts w:eastAsia="Microsoft YaHei"/>
          </w:rPr>
          <w:t>a</w:t>
        </w:r>
      </w:ins>
      <w:ins w:id="140" w:author="Carol Nichols" w:date="2019-01-29T14:42:00Z">
        <w:r w:rsidR="00B7174C">
          <w:rPr>
            <w:rFonts w:eastAsia="Microsoft YaHei"/>
          </w:rPr>
          <w:t xml:space="preserve"> </w:t>
        </w:r>
      </w:ins>
      <w:ins w:id="141" w:author="Carol Nichols" w:date="2019-01-29T14:43:00Z">
        <w:r w:rsidR="00B7174C" w:rsidRPr="00FE5D36">
          <w:rPr>
            <w:rStyle w:val="Literal"/>
          </w:rPr>
          <w:t>main</w:t>
        </w:r>
        <w:r w:rsidR="00B7174C">
          <w:rPr>
            <w:rFonts w:eastAsia="Microsoft YaHei"/>
          </w:rPr>
          <w:t xml:space="preserve"> function with this return type </w:t>
        </w:r>
      </w:ins>
      <w:ins w:id="142" w:author="Carol Nichols" w:date="2019-01-29T14:42:00Z">
        <w:r w:rsidR="00B7174C">
          <w:rPr>
            <w:rFonts w:eastAsia="Microsoft YaHei"/>
          </w:rPr>
          <w:t>is allowed.</w:t>
        </w:r>
      </w:ins>
    </w:p>
    <w:p w14:paraId="46BC4A4A" w14:textId="77777777" w:rsidR="009C7C18" w:rsidRPr="009C7C18" w:rsidRDefault="009C7C18">
      <w:pPr>
        <w:pStyle w:val="ProductionDirective"/>
        <w:rPr>
          <w:rPrChange w:id="143" w:author="AnneMarieW" w:date="2019-01-11T10:00:00Z">
            <w:rPr>
              <w:rFonts w:eastAsia="Microsoft YaHei"/>
            </w:rPr>
          </w:rPrChange>
        </w:rPr>
        <w:pPrChange w:id="144" w:author="AnneMarieW" w:date="2019-01-11T10:00:00Z">
          <w:pPr>
            <w:pStyle w:val="Body"/>
          </w:pPr>
        </w:pPrChange>
      </w:pPr>
      <w:ins w:id="145" w:author="AnneMarieW" w:date="2019-01-11T10:00:00Z">
        <w:r>
          <w:lastRenderedPageBreak/>
          <w:t>prod: check xref</w:t>
        </w:r>
      </w:ins>
    </w:p>
    <w:sectPr w:rsidR="009C7C18" w:rsidRPr="009C7C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6DDF6C" w14:textId="77777777" w:rsidR="00AD2D44" w:rsidRDefault="00AD2D44" w:rsidP="00BB49EE">
      <w:r>
        <w:separator/>
      </w:r>
    </w:p>
  </w:endnote>
  <w:endnote w:type="continuationSeparator" w:id="0">
    <w:p w14:paraId="69E27FBC" w14:textId="77777777" w:rsidR="00AD2D44" w:rsidRDefault="00AD2D44" w:rsidP="00BB4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Futura-Book">
    <w:altName w:val="Times New Roman"/>
    <w:panose1 w:val="020B0602020204020303"/>
    <w:charset w:val="01"/>
    <w:family w:val="roman"/>
    <w:pitch w:val="variable"/>
  </w:font>
  <w:font w:name="Webdings">
    <w:panose1 w:val="05030102010509060703"/>
    <w:charset w:val="02"/>
    <w:family w:val="decorative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Dogma">
    <w:altName w:val="Times New Roman"/>
    <w:panose1 w:val="020B0604020202020204"/>
    <w:charset w:val="01"/>
    <w:family w:val="roman"/>
    <w:pitch w:val="variable"/>
  </w:font>
  <w:font w:name="NewBaskerville">
    <w:altName w:val="Times New Roman"/>
    <w:panose1 w:val="020B0604020202020204"/>
    <w:charset w:val="01"/>
    <w:family w:val="roman"/>
    <w:pitch w:val="variable"/>
  </w:font>
  <w:font w:name="Futura-Heavy">
    <w:altName w:val="Times New Roman"/>
    <w:panose1 w:val="020B0602020204020303"/>
    <w:charset w:val="01"/>
    <w:family w:val="roman"/>
    <w:pitch w:val="variable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D81228" w14:textId="77777777" w:rsidR="00AD2D44" w:rsidRDefault="00AD2D44" w:rsidP="00BB49EE">
      <w:r>
        <w:separator/>
      </w:r>
    </w:p>
  </w:footnote>
  <w:footnote w:type="continuationSeparator" w:id="0">
    <w:p w14:paraId="4F2D7C9E" w14:textId="77777777" w:rsidR="00AD2D44" w:rsidRDefault="00AD2D44" w:rsidP="00BB49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B44CC4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706BCFE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762A9E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82C4BC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0AA62D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7AEB82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D9A5C9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E7C9AB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F5EE14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54E8DD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DE0F73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70170EB"/>
    <w:multiLevelType w:val="hybridMultilevel"/>
    <w:tmpl w:val="63AE96B8"/>
    <w:lvl w:ilvl="0" w:tplc="22487F7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439F6004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52637948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730A2965"/>
    <w:multiLevelType w:val="hybridMultilevel"/>
    <w:tmpl w:val="4BF45022"/>
    <w:lvl w:ilvl="0" w:tplc="2F5C41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  <w:num w:numId="14">
    <w:abstractNumId w:val="12"/>
  </w:num>
  <w:num w:numId="15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Carol Nichols">
    <w15:presenceInfo w15:providerId="Windows Live" w15:userId="e9e82a3b7022bb4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linkStyles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49EE"/>
    <w:rsid w:val="00034D10"/>
    <w:rsid w:val="000426C2"/>
    <w:rsid w:val="0012147A"/>
    <w:rsid w:val="00243881"/>
    <w:rsid w:val="002C4E8C"/>
    <w:rsid w:val="003371DA"/>
    <w:rsid w:val="003A787A"/>
    <w:rsid w:val="003B2258"/>
    <w:rsid w:val="003E013B"/>
    <w:rsid w:val="0042367C"/>
    <w:rsid w:val="00437A95"/>
    <w:rsid w:val="004707E7"/>
    <w:rsid w:val="004827CD"/>
    <w:rsid w:val="0050448F"/>
    <w:rsid w:val="00525345"/>
    <w:rsid w:val="005555AC"/>
    <w:rsid w:val="00585335"/>
    <w:rsid w:val="005921FA"/>
    <w:rsid w:val="006F4EE5"/>
    <w:rsid w:val="007D30A7"/>
    <w:rsid w:val="008C7F5F"/>
    <w:rsid w:val="009672DF"/>
    <w:rsid w:val="009C7C18"/>
    <w:rsid w:val="009E17D9"/>
    <w:rsid w:val="009E635B"/>
    <w:rsid w:val="00AD2D44"/>
    <w:rsid w:val="00B063CA"/>
    <w:rsid w:val="00B7174C"/>
    <w:rsid w:val="00BB49EE"/>
    <w:rsid w:val="00C05423"/>
    <w:rsid w:val="00C60357"/>
    <w:rsid w:val="00CD0939"/>
    <w:rsid w:val="00D550A3"/>
    <w:rsid w:val="00E33597"/>
    <w:rsid w:val="00E65CB2"/>
    <w:rsid w:val="00F35712"/>
    <w:rsid w:val="00F91D40"/>
    <w:rsid w:val="00FA05E3"/>
    <w:rsid w:val="00FE5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F08903"/>
  <w15:docId w15:val="{204A2B08-CD45-4544-8BFD-A212D752E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99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7C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585335"/>
    <w:pPr>
      <w:keepNext/>
      <w:numPr>
        <w:numId w:val="15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585335"/>
    <w:pPr>
      <w:keepNext/>
      <w:numPr>
        <w:ilvl w:val="1"/>
        <w:numId w:val="15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85335"/>
    <w:pPr>
      <w:keepNext/>
      <w:numPr>
        <w:ilvl w:val="2"/>
        <w:numId w:val="15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585335"/>
    <w:pPr>
      <w:keepNext/>
      <w:numPr>
        <w:ilvl w:val="3"/>
        <w:numId w:val="15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585335"/>
    <w:pPr>
      <w:numPr>
        <w:ilvl w:val="4"/>
        <w:numId w:val="1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585335"/>
    <w:pPr>
      <w:numPr>
        <w:ilvl w:val="5"/>
        <w:numId w:val="15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585335"/>
    <w:pPr>
      <w:numPr>
        <w:ilvl w:val="6"/>
        <w:numId w:val="15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585335"/>
    <w:pPr>
      <w:numPr>
        <w:ilvl w:val="7"/>
        <w:numId w:val="15"/>
      </w:num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585335"/>
    <w:pPr>
      <w:numPr>
        <w:ilvl w:val="8"/>
        <w:numId w:val="1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8533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BB49EE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rsid w:val="0058533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B49EE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BB49EE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BB49EE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BB49EE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BB49E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BB49EE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BB49EE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BB49EE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BB49E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BB49EE"/>
    <w:rPr>
      <w:rFonts w:ascii="Arial" w:eastAsia="Times New Roman" w:hAnsi="Arial" w:cs="Arial"/>
    </w:rPr>
  </w:style>
  <w:style w:type="numbering" w:styleId="111111">
    <w:name w:val="Outline List 2"/>
    <w:basedOn w:val="NoList"/>
    <w:semiHidden/>
    <w:rsid w:val="00585335"/>
    <w:pPr>
      <w:numPr>
        <w:numId w:val="13"/>
      </w:numPr>
    </w:pPr>
  </w:style>
  <w:style w:type="numbering" w:styleId="1ai">
    <w:name w:val="Outline List 1"/>
    <w:basedOn w:val="NoList"/>
    <w:semiHidden/>
    <w:rsid w:val="00585335"/>
    <w:pPr>
      <w:numPr>
        <w:numId w:val="14"/>
      </w:numPr>
    </w:pPr>
  </w:style>
  <w:style w:type="numbering" w:styleId="ArticleSection">
    <w:name w:val="Outline List 3"/>
    <w:basedOn w:val="NoList"/>
    <w:semiHidden/>
    <w:rsid w:val="00585335"/>
    <w:pPr>
      <w:numPr>
        <w:numId w:val="15"/>
      </w:numPr>
    </w:pPr>
  </w:style>
  <w:style w:type="paragraph" w:styleId="BlockText">
    <w:name w:val="Block Text"/>
    <w:basedOn w:val="Normal"/>
    <w:semiHidden/>
    <w:rsid w:val="00585335"/>
    <w:pPr>
      <w:spacing w:after="120"/>
      <w:ind w:left="1440" w:right="1440"/>
    </w:pPr>
  </w:style>
  <w:style w:type="paragraph" w:styleId="BodyText">
    <w:name w:val="Body Text"/>
    <w:basedOn w:val="Normal"/>
    <w:link w:val="BodyTextChar"/>
    <w:semiHidden/>
    <w:rsid w:val="00585335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rsid w:val="0058533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paragraph" w:styleId="BodyText3">
    <w:name w:val="Body Text 3"/>
    <w:basedOn w:val="Normal"/>
    <w:link w:val="BodyText3Char"/>
    <w:semiHidden/>
    <w:rsid w:val="00585335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BB49EE"/>
    <w:rPr>
      <w:rFonts w:ascii="Times New Roman" w:eastAsia="Times New Roman" w:hAnsi="Times New Roman" w:cs="Times New Roman"/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rsid w:val="00585335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semiHidden/>
    <w:rsid w:val="00585335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paragraph" w:styleId="BodyTextFirstIndent2">
    <w:name w:val="Body Text First Indent 2"/>
    <w:basedOn w:val="BodyTextIndent"/>
    <w:link w:val="BodyTextFirstIndent2Char"/>
    <w:semiHidden/>
    <w:rsid w:val="00585335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semiHidden/>
    <w:rsid w:val="00585335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semiHidden/>
    <w:rsid w:val="00585335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BB49EE"/>
    <w:rPr>
      <w:rFonts w:ascii="Times New Roman" w:eastAsia="Times New Roman" w:hAnsi="Times New Roman" w:cs="Times New Roman"/>
      <w:sz w:val="16"/>
      <w:szCs w:val="16"/>
    </w:rPr>
  </w:style>
  <w:style w:type="paragraph" w:styleId="Closing">
    <w:name w:val="Closing"/>
    <w:basedOn w:val="Normal"/>
    <w:link w:val="ClosingChar"/>
    <w:semiHidden/>
    <w:rsid w:val="00585335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paragraph" w:styleId="Date">
    <w:name w:val="Date"/>
    <w:basedOn w:val="Normal"/>
    <w:next w:val="Normal"/>
    <w:link w:val="DateChar"/>
    <w:semiHidden/>
    <w:rsid w:val="00585335"/>
  </w:style>
  <w:style w:type="character" w:customStyle="1" w:styleId="DateChar">
    <w:name w:val="Date Char"/>
    <w:basedOn w:val="DefaultParagraphFont"/>
    <w:link w:val="Date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paragraph" w:styleId="E-mailSignature">
    <w:name w:val="E-mail Signature"/>
    <w:basedOn w:val="Normal"/>
    <w:link w:val="E-mailSignatureChar"/>
    <w:semiHidden/>
    <w:rsid w:val="00585335"/>
  </w:style>
  <w:style w:type="character" w:customStyle="1" w:styleId="E-mailSignatureChar">
    <w:name w:val="E-mail Signature Char"/>
    <w:basedOn w:val="DefaultParagraphFont"/>
    <w:link w:val="E-mailSignature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character" w:styleId="Emphasis">
    <w:name w:val="Emphasis"/>
    <w:basedOn w:val="DefaultParagraphFont"/>
    <w:qFormat/>
    <w:rsid w:val="00585335"/>
    <w:rPr>
      <w:i/>
      <w:iCs/>
    </w:rPr>
  </w:style>
  <w:style w:type="paragraph" w:styleId="EnvelopeAddress">
    <w:name w:val="envelope address"/>
    <w:basedOn w:val="Normal"/>
    <w:semiHidden/>
    <w:rsid w:val="00585335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semiHidden/>
    <w:rsid w:val="00585335"/>
    <w:rPr>
      <w:rFonts w:ascii="Arial" w:hAnsi="Arial" w:cs="Arial"/>
    </w:rPr>
  </w:style>
  <w:style w:type="character" w:styleId="FollowedHyperlink">
    <w:name w:val="FollowedHyperlink"/>
    <w:basedOn w:val="DefaultParagraphFont"/>
    <w:semiHidden/>
    <w:rsid w:val="00585335"/>
    <w:rPr>
      <w:color w:val="800080"/>
      <w:u w:val="single"/>
    </w:rPr>
  </w:style>
  <w:style w:type="character" w:styleId="HTMLAcronym">
    <w:name w:val="HTML Acronym"/>
    <w:basedOn w:val="DefaultParagraphFont"/>
    <w:semiHidden/>
    <w:rsid w:val="00585335"/>
  </w:style>
  <w:style w:type="paragraph" w:styleId="HTMLAddress">
    <w:name w:val="HTML Address"/>
    <w:basedOn w:val="Normal"/>
    <w:link w:val="HTMLAddressChar"/>
    <w:semiHidden/>
    <w:rsid w:val="00585335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BB49EE"/>
    <w:rPr>
      <w:rFonts w:ascii="Times New Roman" w:eastAsia="Times New Roman" w:hAnsi="Times New Roman" w:cs="Times New Roman"/>
      <w:i/>
      <w:iCs/>
      <w:sz w:val="20"/>
      <w:szCs w:val="20"/>
    </w:rPr>
  </w:style>
  <w:style w:type="character" w:styleId="HTMLCite">
    <w:name w:val="HTML Cite"/>
    <w:basedOn w:val="DefaultParagraphFont"/>
    <w:semiHidden/>
    <w:rsid w:val="00585335"/>
    <w:rPr>
      <w:i/>
      <w:iCs/>
    </w:rPr>
  </w:style>
  <w:style w:type="character" w:styleId="HTMLCode">
    <w:name w:val="HTML Code"/>
    <w:basedOn w:val="DefaultParagraphFont"/>
    <w:uiPriority w:val="99"/>
    <w:semiHidden/>
    <w:rsid w:val="00585335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585335"/>
    <w:rPr>
      <w:i/>
      <w:iCs/>
    </w:rPr>
  </w:style>
  <w:style w:type="character" w:styleId="HTMLKeyboard">
    <w:name w:val="HTML Keyboard"/>
    <w:basedOn w:val="DefaultParagraphFont"/>
    <w:semiHidden/>
    <w:rsid w:val="00585335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rsid w:val="00585335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B49EE"/>
    <w:rPr>
      <w:rFonts w:ascii="Courier New" w:eastAsia="Times New Roman" w:hAnsi="Courier New" w:cs="Courier New"/>
      <w:sz w:val="20"/>
      <w:szCs w:val="20"/>
    </w:rPr>
  </w:style>
  <w:style w:type="character" w:styleId="HTMLSample">
    <w:name w:val="HTML Sample"/>
    <w:basedOn w:val="DefaultParagraphFont"/>
    <w:semiHidden/>
    <w:rsid w:val="00585335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585335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585335"/>
    <w:rPr>
      <w:i/>
      <w:iCs/>
    </w:rPr>
  </w:style>
  <w:style w:type="character" w:styleId="Hyperlink">
    <w:name w:val="Hyperlink"/>
    <w:basedOn w:val="DefaultParagraphFont"/>
    <w:semiHidden/>
    <w:rsid w:val="00585335"/>
    <w:rPr>
      <w:color w:val="0000FF"/>
      <w:u w:val="single"/>
    </w:rPr>
  </w:style>
  <w:style w:type="character" w:styleId="LineNumber">
    <w:name w:val="line number"/>
    <w:basedOn w:val="DefaultParagraphFont"/>
    <w:semiHidden/>
    <w:rsid w:val="00585335"/>
  </w:style>
  <w:style w:type="paragraph" w:styleId="List">
    <w:name w:val="List"/>
    <w:basedOn w:val="Normal"/>
    <w:semiHidden/>
    <w:rsid w:val="00585335"/>
    <w:pPr>
      <w:ind w:left="360" w:hanging="360"/>
    </w:pPr>
  </w:style>
  <w:style w:type="paragraph" w:styleId="List2">
    <w:name w:val="List 2"/>
    <w:basedOn w:val="Normal"/>
    <w:semiHidden/>
    <w:rsid w:val="00585335"/>
    <w:pPr>
      <w:ind w:left="720" w:hanging="360"/>
    </w:pPr>
  </w:style>
  <w:style w:type="paragraph" w:styleId="List3">
    <w:name w:val="List 3"/>
    <w:basedOn w:val="Normal"/>
    <w:semiHidden/>
    <w:rsid w:val="00585335"/>
    <w:pPr>
      <w:ind w:left="1080" w:hanging="360"/>
    </w:pPr>
  </w:style>
  <w:style w:type="paragraph" w:styleId="List4">
    <w:name w:val="List 4"/>
    <w:basedOn w:val="Normal"/>
    <w:semiHidden/>
    <w:rsid w:val="00585335"/>
    <w:pPr>
      <w:ind w:left="1440" w:hanging="360"/>
    </w:pPr>
  </w:style>
  <w:style w:type="paragraph" w:styleId="List5">
    <w:name w:val="List 5"/>
    <w:basedOn w:val="Normal"/>
    <w:semiHidden/>
    <w:rsid w:val="00585335"/>
    <w:pPr>
      <w:ind w:left="1800" w:hanging="360"/>
    </w:pPr>
  </w:style>
  <w:style w:type="paragraph" w:styleId="ListBullet">
    <w:name w:val="List Bullet"/>
    <w:basedOn w:val="Normal"/>
    <w:autoRedefine/>
    <w:semiHidden/>
    <w:rsid w:val="00585335"/>
    <w:pPr>
      <w:numPr>
        <w:numId w:val="3"/>
      </w:numPr>
    </w:pPr>
  </w:style>
  <w:style w:type="paragraph" w:styleId="ListBullet2">
    <w:name w:val="List Bullet 2"/>
    <w:basedOn w:val="Normal"/>
    <w:autoRedefine/>
    <w:semiHidden/>
    <w:rsid w:val="00585335"/>
    <w:pPr>
      <w:numPr>
        <w:numId w:val="4"/>
      </w:numPr>
    </w:pPr>
  </w:style>
  <w:style w:type="paragraph" w:styleId="ListBullet3">
    <w:name w:val="List Bullet 3"/>
    <w:basedOn w:val="Normal"/>
    <w:autoRedefine/>
    <w:semiHidden/>
    <w:rsid w:val="00585335"/>
    <w:pPr>
      <w:numPr>
        <w:numId w:val="5"/>
      </w:numPr>
    </w:pPr>
  </w:style>
  <w:style w:type="paragraph" w:styleId="ListBullet4">
    <w:name w:val="List Bullet 4"/>
    <w:basedOn w:val="Normal"/>
    <w:autoRedefine/>
    <w:semiHidden/>
    <w:rsid w:val="00585335"/>
    <w:pPr>
      <w:numPr>
        <w:numId w:val="6"/>
      </w:numPr>
    </w:pPr>
  </w:style>
  <w:style w:type="paragraph" w:styleId="ListBullet5">
    <w:name w:val="List Bullet 5"/>
    <w:basedOn w:val="Normal"/>
    <w:autoRedefine/>
    <w:semiHidden/>
    <w:rsid w:val="00585335"/>
    <w:pPr>
      <w:numPr>
        <w:numId w:val="7"/>
      </w:numPr>
    </w:pPr>
  </w:style>
  <w:style w:type="paragraph" w:styleId="ListContinue">
    <w:name w:val="List Continue"/>
    <w:basedOn w:val="Normal"/>
    <w:semiHidden/>
    <w:rsid w:val="00585335"/>
    <w:pPr>
      <w:spacing w:after="120"/>
      <w:ind w:left="360"/>
    </w:pPr>
  </w:style>
  <w:style w:type="paragraph" w:styleId="ListContinue2">
    <w:name w:val="List Continue 2"/>
    <w:basedOn w:val="Normal"/>
    <w:semiHidden/>
    <w:rsid w:val="00585335"/>
    <w:pPr>
      <w:spacing w:after="120"/>
      <w:ind w:left="720"/>
    </w:pPr>
  </w:style>
  <w:style w:type="paragraph" w:styleId="ListContinue3">
    <w:name w:val="List Continue 3"/>
    <w:basedOn w:val="Normal"/>
    <w:semiHidden/>
    <w:rsid w:val="00585335"/>
    <w:pPr>
      <w:spacing w:after="120"/>
      <w:ind w:left="1080"/>
    </w:pPr>
  </w:style>
  <w:style w:type="paragraph" w:styleId="ListContinue4">
    <w:name w:val="List Continue 4"/>
    <w:basedOn w:val="Normal"/>
    <w:semiHidden/>
    <w:rsid w:val="00585335"/>
    <w:pPr>
      <w:spacing w:after="120"/>
      <w:ind w:left="1440"/>
    </w:pPr>
  </w:style>
  <w:style w:type="paragraph" w:styleId="ListContinue5">
    <w:name w:val="List Continue 5"/>
    <w:basedOn w:val="Normal"/>
    <w:semiHidden/>
    <w:rsid w:val="00585335"/>
    <w:pPr>
      <w:spacing w:after="120"/>
      <w:ind w:left="1800"/>
    </w:pPr>
  </w:style>
  <w:style w:type="paragraph" w:styleId="ListNumber">
    <w:name w:val="List Number"/>
    <w:basedOn w:val="Normal"/>
    <w:semiHidden/>
    <w:rsid w:val="00585335"/>
    <w:pPr>
      <w:numPr>
        <w:numId w:val="8"/>
      </w:numPr>
    </w:pPr>
  </w:style>
  <w:style w:type="paragraph" w:styleId="ListNumber2">
    <w:name w:val="List Number 2"/>
    <w:basedOn w:val="Normal"/>
    <w:semiHidden/>
    <w:rsid w:val="00585335"/>
    <w:pPr>
      <w:numPr>
        <w:numId w:val="9"/>
      </w:numPr>
    </w:pPr>
  </w:style>
  <w:style w:type="paragraph" w:styleId="ListNumber3">
    <w:name w:val="List Number 3"/>
    <w:basedOn w:val="Normal"/>
    <w:semiHidden/>
    <w:rsid w:val="00585335"/>
    <w:pPr>
      <w:numPr>
        <w:numId w:val="10"/>
      </w:numPr>
    </w:pPr>
  </w:style>
  <w:style w:type="paragraph" w:styleId="ListNumber4">
    <w:name w:val="List Number 4"/>
    <w:basedOn w:val="Normal"/>
    <w:semiHidden/>
    <w:rsid w:val="00585335"/>
    <w:pPr>
      <w:numPr>
        <w:numId w:val="11"/>
      </w:numPr>
    </w:pPr>
  </w:style>
  <w:style w:type="paragraph" w:styleId="ListNumber5">
    <w:name w:val="List Number 5"/>
    <w:basedOn w:val="Normal"/>
    <w:semiHidden/>
    <w:rsid w:val="00585335"/>
    <w:pPr>
      <w:numPr>
        <w:numId w:val="12"/>
      </w:numPr>
    </w:pPr>
  </w:style>
  <w:style w:type="paragraph" w:styleId="MessageHeader">
    <w:name w:val="Message Header"/>
    <w:basedOn w:val="Normal"/>
    <w:link w:val="MessageHeaderChar"/>
    <w:semiHidden/>
    <w:rsid w:val="0058533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BB49EE"/>
    <w:rPr>
      <w:rFonts w:ascii="Arial" w:eastAsia="Times New Roman" w:hAnsi="Arial" w:cs="Arial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rsid w:val="00585335"/>
    <w:rPr>
      <w:sz w:val="24"/>
      <w:szCs w:val="24"/>
    </w:rPr>
  </w:style>
  <w:style w:type="paragraph" w:styleId="NormalIndent">
    <w:name w:val="Normal Indent"/>
    <w:basedOn w:val="Normal"/>
    <w:semiHidden/>
    <w:rsid w:val="00585335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rsid w:val="00585335"/>
  </w:style>
  <w:style w:type="character" w:customStyle="1" w:styleId="NoteHeadingChar">
    <w:name w:val="Note Heading Char"/>
    <w:basedOn w:val="DefaultParagraphFont"/>
    <w:link w:val="NoteHeading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semiHidden/>
    <w:rsid w:val="00585335"/>
  </w:style>
  <w:style w:type="paragraph" w:styleId="PlainText">
    <w:name w:val="Plain Text"/>
    <w:basedOn w:val="Normal"/>
    <w:link w:val="PlainTextChar"/>
    <w:semiHidden/>
    <w:rsid w:val="00585335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semiHidden/>
    <w:rsid w:val="00BB49EE"/>
    <w:rPr>
      <w:rFonts w:ascii="Courier New" w:eastAsia="Times New Roman" w:hAnsi="Courier New" w:cs="Courier New"/>
      <w:sz w:val="20"/>
      <w:szCs w:val="20"/>
    </w:rPr>
  </w:style>
  <w:style w:type="paragraph" w:styleId="Salutation">
    <w:name w:val="Salutation"/>
    <w:basedOn w:val="Normal"/>
    <w:next w:val="Normal"/>
    <w:link w:val="SalutationChar"/>
    <w:semiHidden/>
    <w:rsid w:val="00585335"/>
  </w:style>
  <w:style w:type="character" w:customStyle="1" w:styleId="SalutationChar">
    <w:name w:val="Salutation Char"/>
    <w:basedOn w:val="DefaultParagraphFont"/>
    <w:link w:val="Salutation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paragraph" w:styleId="Signature">
    <w:name w:val="Signature"/>
    <w:basedOn w:val="Normal"/>
    <w:link w:val="SignatureChar"/>
    <w:semiHidden/>
    <w:rsid w:val="00585335"/>
    <w:pPr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character" w:styleId="Strong">
    <w:name w:val="Strong"/>
    <w:basedOn w:val="DefaultParagraphFont"/>
    <w:qFormat/>
    <w:rsid w:val="00585335"/>
    <w:rPr>
      <w:b/>
      <w:bCs/>
    </w:rPr>
  </w:style>
  <w:style w:type="paragraph" w:styleId="Subtitle">
    <w:name w:val="Subtitle"/>
    <w:basedOn w:val="Normal"/>
    <w:link w:val="SubtitleChar"/>
    <w:qFormat/>
    <w:rsid w:val="00585335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BB49EE"/>
    <w:rPr>
      <w:rFonts w:ascii="Arial" w:eastAsia="Times New Roman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color w:val="00008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color w:val="FFFFFF"/>
      <w:sz w:val="20"/>
      <w:szCs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585335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BB49EE"/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ChapterStart">
    <w:name w:val="ChapterStart"/>
    <w:next w:val="ChapterTitle"/>
    <w:autoRedefine/>
    <w:rsid w:val="0058533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hapterTitle">
    <w:name w:val="ChapterTitle"/>
    <w:next w:val="1stPara"/>
    <w:autoRedefine/>
    <w:rsid w:val="00585335"/>
    <w:pPr>
      <w:spacing w:after="0" w:line="36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1stPara">
    <w:name w:val="1st Para"/>
    <w:next w:val="Body"/>
    <w:autoRedefine/>
    <w:rsid w:val="00585335"/>
    <w:pPr>
      <w:spacing w:after="40" w:line="36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odyFirst">
    <w:name w:val="BodyFirst"/>
    <w:next w:val="Body"/>
    <w:autoRedefine/>
    <w:rsid w:val="00585335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ody">
    <w:name w:val="Body"/>
    <w:autoRedefine/>
    <w:rsid w:val="00585335"/>
    <w:pPr>
      <w:spacing w:after="0" w:line="360" w:lineRule="auto"/>
      <w:ind w:firstLine="36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HeadA">
    <w:name w:val="HeadA"/>
    <w:next w:val="BodyFirst"/>
    <w:autoRedefine/>
    <w:rsid w:val="00585335"/>
    <w:pPr>
      <w:spacing w:before="120" w:after="120" w:line="360" w:lineRule="auto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HeadB">
    <w:name w:val="HeadB"/>
    <w:next w:val="BodyFirst"/>
    <w:autoRedefine/>
    <w:rsid w:val="00585335"/>
    <w:pPr>
      <w:spacing w:before="120" w:after="120" w:line="360" w:lineRule="auto"/>
    </w:pPr>
    <w:rPr>
      <w:rFonts w:ascii="Arial" w:eastAsia="Times New Roman" w:hAnsi="Arial" w:cs="Times New Roman"/>
      <w:b/>
      <w:i/>
      <w:sz w:val="24"/>
      <w:szCs w:val="20"/>
    </w:rPr>
  </w:style>
  <w:style w:type="paragraph" w:customStyle="1" w:styleId="HeadC">
    <w:name w:val="HeadC"/>
    <w:next w:val="BodyFirst"/>
    <w:autoRedefine/>
    <w:rsid w:val="00585335"/>
    <w:pPr>
      <w:spacing w:before="120" w:after="120" w:line="360" w:lineRule="auto"/>
    </w:pPr>
    <w:rPr>
      <w:rFonts w:ascii="Arial" w:eastAsia="Times New Roman" w:hAnsi="Arial" w:cs="Times New Roman"/>
      <w:b/>
      <w:sz w:val="20"/>
      <w:szCs w:val="20"/>
    </w:rPr>
  </w:style>
  <w:style w:type="paragraph" w:customStyle="1" w:styleId="CodeA">
    <w:name w:val="CodeA"/>
    <w:next w:val="CodeB"/>
    <w:autoRedefine/>
    <w:rsid w:val="00585335"/>
    <w:pPr>
      <w:pBdr>
        <w:top w:val="single" w:sz="4" w:space="2" w:color="auto"/>
      </w:pBdr>
      <w:spacing w:before="120" w:after="0" w:line="360" w:lineRule="auto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B">
    <w:name w:val="CodeB"/>
    <w:autoRedefine/>
    <w:rsid w:val="00585335"/>
    <w:pPr>
      <w:spacing w:after="0" w:line="360" w:lineRule="auto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C">
    <w:name w:val="CodeC"/>
    <w:next w:val="Body"/>
    <w:autoRedefine/>
    <w:rsid w:val="00585335"/>
    <w:pPr>
      <w:pBdr>
        <w:bottom w:val="single" w:sz="4" w:space="2" w:color="auto"/>
      </w:pBdr>
      <w:spacing w:after="120" w:line="360" w:lineRule="auto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Single">
    <w:name w:val="CodeSingle"/>
    <w:next w:val="Body"/>
    <w:autoRedefine/>
    <w:rsid w:val="00585335"/>
    <w:pPr>
      <w:pBdr>
        <w:top w:val="single" w:sz="4" w:space="2" w:color="auto"/>
        <w:bottom w:val="single" w:sz="4" w:space="2" w:color="auto"/>
      </w:pBdr>
      <w:spacing w:before="120" w:after="120" w:line="360" w:lineRule="auto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AWide">
    <w:name w:val="CodeA Wide"/>
    <w:next w:val="CodeBWide"/>
    <w:autoRedefine/>
    <w:rsid w:val="00585335"/>
    <w:pPr>
      <w:pBdr>
        <w:top w:val="single" w:sz="4" w:space="2" w:color="auto"/>
      </w:pBdr>
      <w:spacing w:before="120" w:after="0" w:line="360" w:lineRule="auto"/>
    </w:pPr>
    <w:rPr>
      <w:rFonts w:ascii="Courier" w:eastAsia="Times New Roman" w:hAnsi="Courier" w:cs="Times New Roman"/>
      <w:noProof/>
      <w:sz w:val="16"/>
      <w:szCs w:val="20"/>
    </w:rPr>
  </w:style>
  <w:style w:type="paragraph" w:customStyle="1" w:styleId="CodeBWide">
    <w:name w:val="CodeB Wide"/>
    <w:autoRedefine/>
    <w:rsid w:val="00585335"/>
    <w:pPr>
      <w:spacing w:after="0" w:line="360" w:lineRule="auto"/>
    </w:pPr>
    <w:rPr>
      <w:rFonts w:ascii="Courier" w:eastAsia="Times New Roman" w:hAnsi="Courier" w:cs="Times New Roman"/>
      <w:noProof/>
      <w:sz w:val="16"/>
      <w:szCs w:val="20"/>
    </w:rPr>
  </w:style>
  <w:style w:type="paragraph" w:customStyle="1" w:styleId="CodeCWide">
    <w:name w:val="CodeC Wide"/>
    <w:next w:val="Normal"/>
    <w:autoRedefine/>
    <w:rsid w:val="00585335"/>
    <w:pPr>
      <w:pBdr>
        <w:bottom w:val="single" w:sz="4" w:space="2" w:color="auto"/>
      </w:pBdr>
      <w:spacing w:after="120" w:line="360" w:lineRule="auto"/>
    </w:pPr>
    <w:rPr>
      <w:rFonts w:ascii="Courier" w:eastAsia="Times New Roman" w:hAnsi="Courier" w:cs="Times New Roman"/>
      <w:noProof/>
      <w:sz w:val="16"/>
      <w:szCs w:val="20"/>
    </w:rPr>
  </w:style>
  <w:style w:type="paragraph" w:customStyle="1" w:styleId="CodeSingleWide">
    <w:name w:val="CodeSingle Wide"/>
    <w:next w:val="Body"/>
    <w:autoRedefine/>
    <w:rsid w:val="00585335"/>
    <w:pPr>
      <w:pBdr>
        <w:top w:val="single" w:sz="4" w:space="2" w:color="auto"/>
        <w:bottom w:val="single" w:sz="4" w:space="2" w:color="auto"/>
      </w:pBdr>
      <w:spacing w:before="120" w:after="120" w:line="360" w:lineRule="auto"/>
    </w:pPr>
    <w:rPr>
      <w:rFonts w:ascii="Courier" w:eastAsia="Times New Roman" w:hAnsi="Courier" w:cs="Times New Roman"/>
      <w:noProof/>
      <w:sz w:val="16"/>
      <w:szCs w:val="20"/>
    </w:rPr>
  </w:style>
  <w:style w:type="paragraph" w:customStyle="1" w:styleId="Note">
    <w:name w:val="Note"/>
    <w:next w:val="Body"/>
    <w:autoRedefine/>
    <w:rsid w:val="00585335"/>
    <w:pPr>
      <w:spacing w:before="120" w:after="120" w:line="360" w:lineRule="auto"/>
    </w:pPr>
    <w:rPr>
      <w:rFonts w:ascii="Times New Roman" w:eastAsia="Times New Roman" w:hAnsi="Times New Roman" w:cs="Times New Roman"/>
      <w:i/>
      <w:sz w:val="24"/>
      <w:szCs w:val="20"/>
    </w:rPr>
  </w:style>
  <w:style w:type="paragraph" w:customStyle="1" w:styleId="ListPlainA">
    <w:name w:val="List Plain A"/>
    <w:autoRedefine/>
    <w:rsid w:val="00585335"/>
    <w:pPr>
      <w:spacing w:before="120" w:after="0" w:line="360" w:lineRule="auto"/>
      <w:ind w:left="360"/>
      <w:contextualSpacing/>
    </w:pPr>
    <w:rPr>
      <w:rFonts w:ascii="Times New Roman" w:eastAsia="Times New Roman" w:hAnsi="Times New Roman" w:cs="Times New Roman"/>
      <w:color w:val="800080"/>
      <w:sz w:val="24"/>
      <w:szCs w:val="20"/>
    </w:rPr>
  </w:style>
  <w:style w:type="paragraph" w:customStyle="1" w:styleId="ListHead">
    <w:name w:val="ListHead"/>
    <w:next w:val="ListBody"/>
    <w:autoRedefine/>
    <w:rsid w:val="00585335"/>
    <w:pPr>
      <w:spacing w:before="120" w:after="0" w:line="36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ListBody">
    <w:name w:val="ListBody"/>
    <w:next w:val="Normal"/>
    <w:autoRedefine/>
    <w:rsid w:val="00585335"/>
    <w:pPr>
      <w:spacing w:after="120" w:line="360" w:lineRule="auto"/>
      <w:ind w:left="36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NumListA">
    <w:name w:val="NumListA"/>
    <w:next w:val="Normal"/>
    <w:autoRedefine/>
    <w:rsid w:val="00585335"/>
    <w:pPr>
      <w:spacing w:before="120" w:after="0" w:line="360" w:lineRule="auto"/>
      <w:ind w:left="720"/>
    </w:pPr>
    <w:rPr>
      <w:rFonts w:ascii="Times New Roman" w:eastAsia="Times New Roman" w:hAnsi="Times New Roman" w:cs="Times New Roman"/>
      <w:color w:val="008000"/>
      <w:sz w:val="24"/>
      <w:szCs w:val="20"/>
    </w:rPr>
  </w:style>
  <w:style w:type="paragraph" w:customStyle="1" w:styleId="NumListB">
    <w:name w:val="NumListB"/>
    <w:next w:val="Normal"/>
    <w:autoRedefine/>
    <w:rsid w:val="00585335"/>
    <w:pPr>
      <w:spacing w:after="0" w:line="360" w:lineRule="auto"/>
      <w:ind w:left="720"/>
    </w:pPr>
    <w:rPr>
      <w:rFonts w:ascii="Times New Roman" w:eastAsia="Times New Roman" w:hAnsi="Times New Roman" w:cs="Times New Roman"/>
      <w:color w:val="008000"/>
      <w:sz w:val="24"/>
      <w:szCs w:val="20"/>
    </w:rPr>
  </w:style>
  <w:style w:type="paragraph" w:customStyle="1" w:styleId="NumListC">
    <w:name w:val="NumListC"/>
    <w:next w:val="Normal"/>
    <w:autoRedefine/>
    <w:rsid w:val="00585335"/>
    <w:pPr>
      <w:spacing w:after="120" w:line="360" w:lineRule="auto"/>
      <w:ind w:left="720"/>
    </w:pPr>
    <w:rPr>
      <w:rFonts w:ascii="Times New Roman" w:eastAsia="Times New Roman" w:hAnsi="Times New Roman" w:cs="Times New Roman"/>
      <w:color w:val="008000"/>
      <w:sz w:val="24"/>
      <w:szCs w:val="20"/>
    </w:rPr>
  </w:style>
  <w:style w:type="paragraph" w:customStyle="1" w:styleId="ListSimple">
    <w:name w:val="ListSimple"/>
    <w:next w:val="Normal"/>
    <w:autoRedefine/>
    <w:rsid w:val="00585335"/>
    <w:pPr>
      <w:spacing w:after="0" w:line="360" w:lineRule="auto"/>
      <w:ind w:left="360" w:firstLine="36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deAIndent">
    <w:name w:val="CodeA Indent"/>
    <w:next w:val="Normal"/>
    <w:autoRedefine/>
    <w:rsid w:val="00585335"/>
    <w:pPr>
      <w:pBdr>
        <w:top w:val="single" w:sz="4" w:space="2" w:color="auto"/>
      </w:pBdr>
      <w:spacing w:before="120" w:after="0" w:line="360" w:lineRule="auto"/>
      <w:ind w:left="360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BIndent">
    <w:name w:val="CodeB Indent"/>
    <w:next w:val="Normal"/>
    <w:autoRedefine/>
    <w:rsid w:val="00585335"/>
    <w:pPr>
      <w:spacing w:after="0" w:line="360" w:lineRule="auto"/>
      <w:ind w:left="360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CIndent">
    <w:name w:val="CodeC Indent"/>
    <w:next w:val="Normal"/>
    <w:autoRedefine/>
    <w:rsid w:val="00585335"/>
    <w:pPr>
      <w:pBdr>
        <w:bottom w:val="single" w:sz="4" w:space="2" w:color="auto"/>
      </w:pBdr>
      <w:spacing w:after="120" w:line="360" w:lineRule="auto"/>
      <w:ind w:left="360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SingleIndent">
    <w:name w:val="CodeSingle Indent"/>
    <w:next w:val="Normal"/>
    <w:autoRedefine/>
    <w:rsid w:val="00585335"/>
    <w:pPr>
      <w:pBdr>
        <w:top w:val="single" w:sz="4" w:space="2" w:color="auto"/>
        <w:bottom w:val="single" w:sz="4" w:space="2" w:color="auto"/>
      </w:pBdr>
      <w:spacing w:before="120" w:after="120" w:line="360" w:lineRule="auto"/>
      <w:ind w:left="360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BulletA">
    <w:name w:val="BulletA"/>
    <w:next w:val="Normal"/>
    <w:autoRedefine/>
    <w:rsid w:val="00585335"/>
    <w:pPr>
      <w:spacing w:before="120" w:after="0" w:line="360" w:lineRule="auto"/>
      <w:ind w:left="720"/>
    </w:pPr>
    <w:rPr>
      <w:rFonts w:ascii="Times New Roman" w:eastAsia="Times New Roman" w:hAnsi="Times New Roman" w:cs="Times New Roman"/>
      <w:color w:val="008080"/>
      <w:sz w:val="24"/>
      <w:szCs w:val="20"/>
    </w:rPr>
  </w:style>
  <w:style w:type="paragraph" w:customStyle="1" w:styleId="BulletB">
    <w:name w:val="BulletB"/>
    <w:next w:val="Normal"/>
    <w:autoRedefine/>
    <w:rsid w:val="00585335"/>
    <w:pPr>
      <w:spacing w:after="0" w:line="360" w:lineRule="auto"/>
      <w:ind w:left="720"/>
    </w:pPr>
    <w:rPr>
      <w:rFonts w:ascii="Times New Roman" w:eastAsia="Times New Roman" w:hAnsi="Times New Roman" w:cs="Times New Roman"/>
      <w:color w:val="008080"/>
      <w:sz w:val="24"/>
      <w:szCs w:val="20"/>
    </w:rPr>
  </w:style>
  <w:style w:type="paragraph" w:customStyle="1" w:styleId="BulletC">
    <w:name w:val="BulletC"/>
    <w:next w:val="Normal"/>
    <w:autoRedefine/>
    <w:rsid w:val="00585335"/>
    <w:pPr>
      <w:spacing w:after="120" w:line="360" w:lineRule="auto"/>
      <w:ind w:left="720"/>
    </w:pPr>
    <w:rPr>
      <w:rFonts w:ascii="Times New Roman" w:eastAsia="Times New Roman" w:hAnsi="Times New Roman" w:cs="Times New Roman"/>
      <w:color w:val="008080"/>
      <w:sz w:val="24"/>
      <w:szCs w:val="20"/>
    </w:rPr>
  </w:style>
  <w:style w:type="paragraph" w:customStyle="1" w:styleId="BlockQuote">
    <w:name w:val="Block Quote"/>
    <w:next w:val="Normal"/>
    <w:autoRedefine/>
    <w:rsid w:val="00585335"/>
    <w:pPr>
      <w:spacing w:before="120" w:after="120" w:line="240" w:lineRule="auto"/>
      <w:ind w:left="1440" w:right="1440"/>
    </w:pPr>
    <w:rPr>
      <w:rFonts w:ascii="Times New Roman" w:eastAsia="Times New Roman" w:hAnsi="Times New Roman" w:cs="Times New Roman"/>
      <w:sz w:val="20"/>
      <w:szCs w:val="20"/>
    </w:rPr>
  </w:style>
  <w:style w:type="paragraph" w:styleId="Caption">
    <w:name w:val="caption"/>
    <w:basedOn w:val="Normal"/>
    <w:next w:val="Normal"/>
    <w:autoRedefine/>
    <w:qFormat/>
    <w:rsid w:val="00585335"/>
    <w:pPr>
      <w:spacing w:before="120" w:after="180" w:line="360" w:lineRule="auto"/>
    </w:pPr>
    <w:rPr>
      <w:rFonts w:ascii="Arial" w:hAnsi="Arial"/>
      <w:bCs/>
      <w:i/>
    </w:rPr>
  </w:style>
  <w:style w:type="paragraph" w:customStyle="1" w:styleId="TableTitle">
    <w:name w:val="Table Title"/>
    <w:next w:val="Normal"/>
    <w:autoRedefine/>
    <w:rsid w:val="00585335"/>
    <w:pPr>
      <w:spacing w:before="120" w:after="120" w:line="36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TableHeader">
    <w:name w:val="Table Header"/>
    <w:next w:val="Normal"/>
    <w:autoRedefine/>
    <w:rsid w:val="00585335"/>
    <w:pPr>
      <w:spacing w:before="60" w:after="60" w:line="360" w:lineRule="auto"/>
    </w:pPr>
    <w:rPr>
      <w:rFonts w:ascii="Futura-Book" w:eastAsia="Times New Roman" w:hAnsi="Futura-Book" w:cs="Times New Roman"/>
      <w:b/>
      <w:sz w:val="20"/>
      <w:szCs w:val="20"/>
    </w:rPr>
  </w:style>
  <w:style w:type="paragraph" w:customStyle="1" w:styleId="TableBody">
    <w:name w:val="Table Body"/>
    <w:autoRedefine/>
    <w:rsid w:val="00585335"/>
    <w:pPr>
      <w:spacing w:after="0" w:line="360" w:lineRule="auto"/>
    </w:pPr>
    <w:rPr>
      <w:rFonts w:ascii="Futura-Book" w:eastAsia="Times New Roman" w:hAnsi="Futura-Book" w:cs="Times New Roman"/>
      <w:sz w:val="20"/>
      <w:szCs w:val="20"/>
    </w:rPr>
  </w:style>
  <w:style w:type="paragraph" w:customStyle="1" w:styleId="AuthorQuery">
    <w:name w:val="Author Query"/>
    <w:autoRedefine/>
    <w:rsid w:val="00585335"/>
    <w:pPr>
      <w:spacing w:before="120" w:after="120" w:line="360" w:lineRule="auto"/>
      <w:ind w:left="1440" w:right="1440"/>
    </w:pPr>
    <w:rPr>
      <w:rFonts w:ascii="Times New Roman" w:eastAsia="Times New Roman" w:hAnsi="Times New Roman" w:cs="Times New Roman"/>
      <w:color w:val="FF0000"/>
      <w:sz w:val="24"/>
      <w:szCs w:val="20"/>
    </w:rPr>
  </w:style>
  <w:style w:type="paragraph" w:customStyle="1" w:styleId="ProductionDirective">
    <w:name w:val="Production Directive"/>
    <w:next w:val="Normal"/>
    <w:autoRedefine/>
    <w:qFormat/>
    <w:rsid w:val="00585335"/>
    <w:pPr>
      <w:spacing w:before="120" w:after="120" w:line="360" w:lineRule="auto"/>
    </w:pPr>
    <w:rPr>
      <w:rFonts w:ascii="Times New Roman" w:eastAsia="Times New Roman" w:hAnsi="Times New Roman" w:cs="Times New Roman"/>
      <w:smallCaps/>
      <w:color w:val="FF0000"/>
      <w:sz w:val="20"/>
      <w:szCs w:val="20"/>
    </w:rPr>
  </w:style>
  <w:style w:type="character" w:customStyle="1" w:styleId="EmphasisBold">
    <w:name w:val="EmphasisBold"/>
    <w:basedOn w:val="DefaultParagraphFont"/>
    <w:rsid w:val="00585335"/>
    <w:rPr>
      <w:b/>
      <w:color w:val="0000FF"/>
    </w:rPr>
  </w:style>
  <w:style w:type="character" w:customStyle="1" w:styleId="EmphasisItalic">
    <w:name w:val="EmphasisItalic"/>
    <w:basedOn w:val="DefaultParagraphFont"/>
    <w:rsid w:val="00585335"/>
    <w:rPr>
      <w:i/>
      <w:color w:val="0000FF"/>
    </w:rPr>
  </w:style>
  <w:style w:type="character" w:customStyle="1" w:styleId="EmphasisBoldItal">
    <w:name w:val="EmphasisBoldItal"/>
    <w:basedOn w:val="DefaultParagraphFont"/>
    <w:rsid w:val="00585335"/>
    <w:rPr>
      <w:b/>
      <w:i/>
      <w:color w:val="0000FF"/>
    </w:rPr>
  </w:style>
  <w:style w:type="character" w:customStyle="1" w:styleId="EmphasisRevItal">
    <w:name w:val="EmphasisRevItal"/>
    <w:basedOn w:val="DefaultParagraphFont"/>
    <w:rsid w:val="00585335"/>
    <w:rPr>
      <w:color w:val="0000FF"/>
    </w:rPr>
  </w:style>
  <w:style w:type="character" w:customStyle="1" w:styleId="Keycap">
    <w:name w:val="Keycap"/>
    <w:basedOn w:val="DefaultParagraphFont"/>
    <w:rsid w:val="00585335"/>
    <w:rPr>
      <w:smallCaps/>
      <w:color w:val="0000FF"/>
    </w:rPr>
  </w:style>
  <w:style w:type="character" w:customStyle="1" w:styleId="Literal">
    <w:name w:val="Literal"/>
    <w:basedOn w:val="DefaultParagraphFont"/>
    <w:rsid w:val="00585335"/>
    <w:rPr>
      <w:rFonts w:ascii="Courier" w:hAnsi="Courier"/>
      <w:color w:val="0000FF"/>
      <w:sz w:val="20"/>
    </w:rPr>
  </w:style>
  <w:style w:type="character" w:customStyle="1" w:styleId="LiteralBold">
    <w:name w:val="LiteralBold"/>
    <w:basedOn w:val="DefaultParagraphFont"/>
    <w:rsid w:val="00585335"/>
    <w:rPr>
      <w:rFonts w:ascii="Courier" w:hAnsi="Courier"/>
      <w:b/>
      <w:color w:val="0000FF"/>
      <w:sz w:val="20"/>
    </w:rPr>
  </w:style>
  <w:style w:type="character" w:customStyle="1" w:styleId="LiteralItal">
    <w:name w:val="LiteralItal"/>
    <w:basedOn w:val="DefaultParagraphFont"/>
    <w:rsid w:val="00585335"/>
    <w:rPr>
      <w:rFonts w:ascii="Courier" w:hAnsi="Courier"/>
      <w:i/>
      <w:color w:val="0000FF"/>
      <w:sz w:val="20"/>
    </w:rPr>
  </w:style>
  <w:style w:type="character" w:customStyle="1" w:styleId="LiteralBoldItal">
    <w:name w:val="LiteralBoldItal"/>
    <w:basedOn w:val="DefaultParagraphFont"/>
    <w:rsid w:val="00585335"/>
    <w:rPr>
      <w:rFonts w:ascii="Courier" w:hAnsi="Courier"/>
      <w:b/>
      <w:i/>
      <w:color w:val="0000FF"/>
      <w:sz w:val="20"/>
    </w:rPr>
  </w:style>
  <w:style w:type="character" w:customStyle="1" w:styleId="MenuArrow">
    <w:name w:val="MenuArrow"/>
    <w:basedOn w:val="DefaultParagraphFont"/>
    <w:rsid w:val="00585335"/>
    <w:rPr>
      <w:rFonts w:ascii="Webdings" w:hAnsi="Webdings"/>
      <w:color w:val="0000FF"/>
    </w:rPr>
  </w:style>
  <w:style w:type="paragraph" w:customStyle="1" w:styleId="HeadANum">
    <w:name w:val="HeadANum"/>
    <w:next w:val="BodyFirst"/>
    <w:autoRedefine/>
    <w:rsid w:val="00585335"/>
    <w:pPr>
      <w:spacing w:before="120" w:after="120" w:line="360" w:lineRule="auto"/>
    </w:pPr>
    <w:rPr>
      <w:rFonts w:ascii="Arial" w:eastAsia="Times New Roman" w:hAnsi="Arial" w:cs="Times New Roman"/>
      <w:b/>
      <w:color w:val="800000"/>
      <w:sz w:val="24"/>
      <w:szCs w:val="20"/>
    </w:rPr>
  </w:style>
  <w:style w:type="paragraph" w:customStyle="1" w:styleId="HeadBNum">
    <w:name w:val="HeadBNum"/>
    <w:next w:val="BodyFirst"/>
    <w:autoRedefine/>
    <w:rsid w:val="00585335"/>
    <w:pPr>
      <w:spacing w:before="120" w:after="120" w:line="360" w:lineRule="auto"/>
    </w:pPr>
    <w:rPr>
      <w:rFonts w:ascii="Arial" w:eastAsia="Times New Roman" w:hAnsi="Arial" w:cs="Times New Roman"/>
      <w:b/>
      <w:i/>
      <w:color w:val="800000"/>
      <w:sz w:val="24"/>
      <w:szCs w:val="20"/>
    </w:rPr>
  </w:style>
  <w:style w:type="paragraph" w:customStyle="1" w:styleId="HeadCNum">
    <w:name w:val="HeadCNum"/>
    <w:next w:val="BodyFirst"/>
    <w:autoRedefine/>
    <w:rsid w:val="00585335"/>
    <w:pPr>
      <w:spacing w:before="120" w:after="120" w:line="360" w:lineRule="auto"/>
    </w:pPr>
    <w:rPr>
      <w:rFonts w:ascii="Arial" w:eastAsia="Times New Roman" w:hAnsi="Arial" w:cs="Times New Roman"/>
      <w:b/>
      <w:color w:val="800000"/>
      <w:sz w:val="20"/>
      <w:szCs w:val="20"/>
    </w:rPr>
  </w:style>
  <w:style w:type="paragraph" w:customStyle="1" w:styleId="NoteWarning">
    <w:name w:val="Note Warning"/>
    <w:next w:val="Normal"/>
    <w:autoRedefine/>
    <w:rsid w:val="00585335"/>
    <w:pPr>
      <w:spacing w:before="120" w:after="120" w:line="360" w:lineRule="auto"/>
      <w:ind w:left="720" w:hanging="720"/>
    </w:pPr>
    <w:rPr>
      <w:rFonts w:ascii="Times New Roman" w:eastAsia="Times New Roman" w:hAnsi="Times New Roman" w:cs="Times New Roman"/>
      <w:i/>
      <w:color w:val="800000"/>
      <w:sz w:val="24"/>
      <w:szCs w:val="20"/>
    </w:rPr>
  </w:style>
  <w:style w:type="paragraph" w:customStyle="1" w:styleId="SubBullet">
    <w:name w:val="SubBullet"/>
    <w:next w:val="Normal"/>
    <w:autoRedefine/>
    <w:rsid w:val="00585335"/>
    <w:pPr>
      <w:spacing w:after="0" w:line="360" w:lineRule="auto"/>
      <w:ind w:left="1080"/>
    </w:pPr>
    <w:rPr>
      <w:rFonts w:ascii="Times New Roman" w:eastAsia="Times New Roman" w:hAnsi="Times New Roman" w:cs="Times New Roman"/>
      <w:color w:val="003366"/>
      <w:sz w:val="24"/>
      <w:szCs w:val="20"/>
    </w:rPr>
  </w:style>
  <w:style w:type="paragraph" w:customStyle="1" w:styleId="SubNumberA">
    <w:name w:val="SubNumberA"/>
    <w:next w:val="Normal"/>
    <w:autoRedefine/>
    <w:rsid w:val="00585335"/>
    <w:pPr>
      <w:spacing w:after="0" w:line="360" w:lineRule="auto"/>
      <w:ind w:left="1080"/>
    </w:pPr>
    <w:rPr>
      <w:rFonts w:ascii="Times New Roman" w:eastAsia="Times New Roman" w:hAnsi="Times New Roman" w:cs="Times New Roman"/>
      <w:color w:val="003300"/>
      <w:sz w:val="24"/>
      <w:szCs w:val="20"/>
    </w:rPr>
  </w:style>
  <w:style w:type="paragraph" w:customStyle="1" w:styleId="SubNumberB">
    <w:name w:val="SubNumberB"/>
    <w:next w:val="Normal"/>
    <w:autoRedefine/>
    <w:rsid w:val="00585335"/>
    <w:pPr>
      <w:spacing w:after="0" w:line="360" w:lineRule="auto"/>
      <w:ind w:left="1080"/>
    </w:pPr>
    <w:rPr>
      <w:rFonts w:ascii="Times New Roman" w:eastAsia="Times New Roman" w:hAnsi="Times New Roman" w:cs="Times New Roman"/>
      <w:color w:val="003300"/>
      <w:sz w:val="24"/>
      <w:szCs w:val="20"/>
    </w:rPr>
  </w:style>
  <w:style w:type="character" w:customStyle="1" w:styleId="EmphasisItalicBox">
    <w:name w:val="EmphasisItalicBox"/>
    <w:basedOn w:val="EmphasisItalic"/>
    <w:rsid w:val="00585335"/>
    <w:rPr>
      <w:i/>
      <w:color w:val="CC99FF"/>
    </w:rPr>
  </w:style>
  <w:style w:type="character" w:customStyle="1" w:styleId="Wingdings">
    <w:name w:val="Wingdings"/>
    <w:basedOn w:val="DefaultParagraphFont"/>
    <w:rsid w:val="00585335"/>
    <w:rPr>
      <w:rFonts w:ascii="Wingdings 2" w:hAnsi="Wingdings 2"/>
      <w:color w:val="0000FF"/>
      <w:sz w:val="24"/>
    </w:rPr>
  </w:style>
  <w:style w:type="paragraph" w:customStyle="1" w:styleId="ListPlainB">
    <w:name w:val="List Plain B"/>
    <w:autoRedefine/>
    <w:rsid w:val="00585335"/>
    <w:pPr>
      <w:spacing w:after="0" w:line="360" w:lineRule="auto"/>
      <w:ind w:left="360"/>
    </w:pPr>
    <w:rPr>
      <w:rFonts w:ascii="Times New Roman" w:eastAsia="Times New Roman" w:hAnsi="Times New Roman" w:cs="Times New Roman"/>
      <w:color w:val="800080"/>
      <w:sz w:val="24"/>
      <w:szCs w:val="20"/>
    </w:rPr>
  </w:style>
  <w:style w:type="paragraph" w:customStyle="1" w:styleId="Listing">
    <w:name w:val="Listing"/>
    <w:next w:val="Body"/>
    <w:autoRedefine/>
    <w:rsid w:val="00585335"/>
    <w:pPr>
      <w:spacing w:after="120" w:line="360" w:lineRule="auto"/>
    </w:pPr>
    <w:rPr>
      <w:rFonts w:ascii="Arial" w:eastAsia="Times New Roman" w:hAnsi="Arial" w:cs="Times New Roman"/>
      <w:bCs/>
      <w:i/>
      <w:color w:val="800000"/>
      <w:sz w:val="20"/>
      <w:szCs w:val="20"/>
    </w:rPr>
  </w:style>
  <w:style w:type="paragraph" w:customStyle="1" w:styleId="Footnote">
    <w:name w:val="Footnote"/>
    <w:autoRedefine/>
    <w:rsid w:val="00585335"/>
    <w:pPr>
      <w:spacing w:after="0" w:line="360" w:lineRule="auto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ListPlainC">
    <w:name w:val="List Plain C"/>
    <w:next w:val="Body"/>
    <w:autoRedefine/>
    <w:rsid w:val="00585335"/>
    <w:pPr>
      <w:spacing w:after="120" w:line="360" w:lineRule="auto"/>
      <w:ind w:left="360"/>
    </w:pPr>
    <w:rPr>
      <w:rFonts w:ascii="Times New Roman" w:eastAsia="Times New Roman" w:hAnsi="Times New Roman" w:cs="Times New Roman"/>
      <w:color w:val="800080"/>
      <w:sz w:val="24"/>
      <w:szCs w:val="20"/>
    </w:rPr>
  </w:style>
  <w:style w:type="character" w:customStyle="1" w:styleId="EmphasisRevCaption">
    <w:name w:val="EmphasisRevCaption"/>
    <w:basedOn w:val="DefaultParagraphFont"/>
    <w:rsid w:val="00585335"/>
    <w:rPr>
      <w:i/>
      <w:color w:val="CC99FF"/>
    </w:rPr>
  </w:style>
  <w:style w:type="character" w:customStyle="1" w:styleId="LiteralBox">
    <w:name w:val="LiteralBox"/>
    <w:basedOn w:val="Literal"/>
    <w:rsid w:val="00585335"/>
    <w:rPr>
      <w:rFonts w:ascii="Courier" w:hAnsi="Courier"/>
      <w:color w:val="CC99FF"/>
      <w:sz w:val="20"/>
    </w:rPr>
  </w:style>
  <w:style w:type="character" w:customStyle="1" w:styleId="LiteralFootnote">
    <w:name w:val="LiteralFootnote"/>
    <w:basedOn w:val="LiteralBox"/>
    <w:rsid w:val="00585335"/>
    <w:rPr>
      <w:rFonts w:ascii="Courier" w:hAnsi="Courier"/>
      <w:color w:val="CC99FF"/>
      <w:sz w:val="20"/>
    </w:rPr>
  </w:style>
  <w:style w:type="character" w:customStyle="1" w:styleId="Literal1st">
    <w:name w:val="Literal1st"/>
    <w:basedOn w:val="LiteralBox"/>
    <w:rsid w:val="00585335"/>
    <w:rPr>
      <w:rFonts w:ascii="Courier" w:hAnsi="Courier"/>
      <w:color w:val="CC99FF"/>
      <w:sz w:val="20"/>
    </w:rPr>
  </w:style>
  <w:style w:type="character" w:customStyle="1" w:styleId="LiteralCaption">
    <w:name w:val="LiteralCaption"/>
    <w:basedOn w:val="LiteralBox"/>
    <w:rsid w:val="00585335"/>
    <w:rPr>
      <w:rFonts w:ascii="Courier" w:hAnsi="Courier"/>
      <w:i/>
      <w:color w:val="CC99FF"/>
      <w:sz w:val="20"/>
    </w:rPr>
  </w:style>
  <w:style w:type="paragraph" w:customStyle="1" w:styleId="HeadBox">
    <w:name w:val="HeadBox"/>
    <w:basedOn w:val="HeadC"/>
    <w:autoRedefine/>
    <w:rsid w:val="00585335"/>
    <w:pPr>
      <w:autoSpaceDE w:val="0"/>
      <w:autoSpaceDN w:val="0"/>
      <w:adjustRightInd w:val="0"/>
      <w:spacing w:before="160" w:after="80"/>
      <w:jc w:val="center"/>
    </w:pPr>
    <w:rPr>
      <w:rFonts w:ascii="Dogma" w:hAnsi="Dogma" w:cs="Dogma"/>
      <w:color w:val="808080"/>
      <w:sz w:val="24"/>
    </w:rPr>
  </w:style>
  <w:style w:type="paragraph" w:customStyle="1" w:styleId="Anchor">
    <w:name w:val="Anchor"/>
    <w:autoRedefine/>
    <w:rsid w:val="00585335"/>
    <w:pPr>
      <w:suppressAutoHyphens/>
      <w:autoSpaceDE w:val="0"/>
      <w:autoSpaceDN w:val="0"/>
      <w:adjustRightInd w:val="0"/>
      <w:spacing w:before="120" w:after="240" w:line="40" w:lineRule="atLeast"/>
    </w:pPr>
    <w:rPr>
      <w:rFonts w:ascii="NewBaskerville" w:eastAsia="Times New Roman" w:hAnsi="NewBaskerville" w:cs="NewBaskerville"/>
      <w:color w:val="000000"/>
      <w:w w:val="0"/>
      <w:sz w:val="4"/>
      <w:szCs w:val="4"/>
    </w:rPr>
  </w:style>
  <w:style w:type="paragraph" w:customStyle="1" w:styleId="BodyFirstBox">
    <w:name w:val="BodyFirstBox"/>
    <w:basedOn w:val="BodyFirst"/>
    <w:autoRedefine/>
    <w:rsid w:val="00585335"/>
    <w:rPr>
      <w:color w:val="808080"/>
    </w:rPr>
  </w:style>
  <w:style w:type="paragraph" w:customStyle="1" w:styleId="BodyBox">
    <w:name w:val="BodyBox"/>
    <w:basedOn w:val="Body"/>
    <w:rsid w:val="00585335"/>
    <w:rPr>
      <w:color w:val="808080"/>
    </w:rPr>
  </w:style>
  <w:style w:type="paragraph" w:customStyle="1" w:styleId="ListHeadBox">
    <w:name w:val="ListHeadBox"/>
    <w:basedOn w:val="ListHead"/>
    <w:autoRedefine/>
    <w:rsid w:val="00585335"/>
    <w:rPr>
      <w:color w:val="808080"/>
    </w:rPr>
  </w:style>
  <w:style w:type="paragraph" w:customStyle="1" w:styleId="ListBodyBox">
    <w:name w:val="ListBodyBox"/>
    <w:basedOn w:val="ListBody"/>
    <w:autoRedefine/>
    <w:rsid w:val="00585335"/>
    <w:rPr>
      <w:color w:val="808080"/>
    </w:rPr>
  </w:style>
  <w:style w:type="paragraph" w:customStyle="1" w:styleId="NumListABox">
    <w:name w:val="NumListA Box"/>
    <w:basedOn w:val="NumListA"/>
    <w:autoRedefine/>
    <w:rsid w:val="00585335"/>
    <w:rPr>
      <w:color w:val="666699"/>
    </w:rPr>
  </w:style>
  <w:style w:type="paragraph" w:customStyle="1" w:styleId="NumListBBox">
    <w:name w:val="NumListB Box"/>
    <w:basedOn w:val="NumListB"/>
    <w:autoRedefine/>
    <w:rsid w:val="00585335"/>
    <w:rPr>
      <w:color w:val="666699"/>
    </w:rPr>
  </w:style>
  <w:style w:type="paragraph" w:customStyle="1" w:styleId="NumListCBox">
    <w:name w:val="NumListC Box"/>
    <w:basedOn w:val="NumListC"/>
    <w:autoRedefine/>
    <w:rsid w:val="00585335"/>
    <w:rPr>
      <w:color w:val="666699"/>
    </w:rPr>
  </w:style>
  <w:style w:type="paragraph" w:customStyle="1" w:styleId="FootnoteBox">
    <w:name w:val="FootnoteBox"/>
    <w:basedOn w:val="BodyFirstBox"/>
    <w:autoRedefine/>
    <w:rsid w:val="00585335"/>
    <w:rPr>
      <w:sz w:val="20"/>
    </w:rPr>
  </w:style>
  <w:style w:type="paragraph" w:customStyle="1" w:styleId="AnchorSidehead">
    <w:name w:val="Anchor Sidehead"/>
    <w:autoRedefine/>
    <w:rsid w:val="00585335"/>
    <w:pPr>
      <w:autoSpaceDE w:val="0"/>
      <w:autoSpaceDN w:val="0"/>
      <w:adjustRightInd w:val="0"/>
      <w:spacing w:after="120" w:line="360" w:lineRule="auto"/>
    </w:pPr>
    <w:rPr>
      <w:rFonts w:ascii="Futura-Heavy" w:eastAsia="Times New Roman" w:hAnsi="Futura-Heavy" w:cs="Futura-Heavy"/>
      <w:color w:val="000000"/>
      <w:w w:val="0"/>
      <w:sz w:val="20"/>
      <w:szCs w:val="16"/>
    </w:rPr>
  </w:style>
  <w:style w:type="paragraph" w:customStyle="1" w:styleId="Level3IX">
    <w:name w:val="Level3IX"/>
    <w:autoRedefine/>
    <w:rsid w:val="00585335"/>
    <w:pPr>
      <w:suppressAutoHyphens/>
      <w:autoSpaceDE w:val="0"/>
      <w:autoSpaceDN w:val="0"/>
      <w:adjustRightInd w:val="0"/>
      <w:spacing w:after="0" w:line="360" w:lineRule="auto"/>
      <w:ind w:left="1080" w:hanging="360"/>
    </w:pPr>
    <w:rPr>
      <w:rFonts w:ascii="Times New Roman" w:eastAsia="Times New Roman" w:hAnsi="Times New Roman" w:cs="Times"/>
      <w:color w:val="000000"/>
      <w:w w:val="0"/>
      <w:sz w:val="24"/>
      <w:szCs w:val="18"/>
    </w:rPr>
  </w:style>
  <w:style w:type="paragraph" w:customStyle="1" w:styleId="GroupTitlesIX">
    <w:name w:val="GroupTitlesIX"/>
    <w:autoRedefine/>
    <w:rsid w:val="00585335"/>
    <w:pPr>
      <w:keepNext/>
      <w:widowControl w:val="0"/>
      <w:autoSpaceDE w:val="0"/>
      <w:autoSpaceDN w:val="0"/>
      <w:adjustRightInd w:val="0"/>
      <w:spacing w:before="240" w:after="40" w:line="380" w:lineRule="atLeast"/>
    </w:pPr>
    <w:rPr>
      <w:rFonts w:ascii="Arial" w:eastAsia="Times New Roman" w:hAnsi="Arial" w:cs="Times"/>
      <w:b/>
      <w:bCs/>
      <w:iCs/>
      <w:color w:val="000000"/>
      <w:w w:val="0"/>
      <w:sz w:val="28"/>
      <w:szCs w:val="32"/>
    </w:rPr>
  </w:style>
  <w:style w:type="paragraph" w:customStyle="1" w:styleId="Level2IX">
    <w:name w:val="Level2IX"/>
    <w:autoRedefine/>
    <w:rsid w:val="00585335"/>
    <w:pPr>
      <w:suppressAutoHyphens/>
      <w:autoSpaceDE w:val="0"/>
      <w:autoSpaceDN w:val="0"/>
      <w:adjustRightInd w:val="0"/>
      <w:spacing w:after="0" w:line="360" w:lineRule="auto"/>
      <w:ind w:left="720" w:hanging="360"/>
    </w:pPr>
    <w:rPr>
      <w:rFonts w:ascii="Times New Roman" w:eastAsia="Times New Roman" w:hAnsi="Times New Roman" w:cs="Times"/>
      <w:color w:val="000000"/>
      <w:w w:val="0"/>
      <w:sz w:val="24"/>
      <w:szCs w:val="18"/>
    </w:rPr>
  </w:style>
  <w:style w:type="paragraph" w:customStyle="1" w:styleId="Level1IX">
    <w:name w:val="Level1IX"/>
    <w:autoRedefine/>
    <w:rsid w:val="00585335"/>
    <w:pPr>
      <w:suppressAutoHyphens/>
      <w:autoSpaceDE w:val="0"/>
      <w:autoSpaceDN w:val="0"/>
      <w:adjustRightInd w:val="0"/>
      <w:spacing w:after="0" w:line="360" w:lineRule="auto"/>
      <w:ind w:left="720" w:hanging="720"/>
    </w:pPr>
    <w:rPr>
      <w:rFonts w:ascii="Times New Roman" w:eastAsia="Times New Roman" w:hAnsi="Times New Roman" w:cs="Times"/>
      <w:color w:val="000000"/>
      <w:w w:val="0"/>
      <w:sz w:val="24"/>
      <w:szCs w:val="18"/>
    </w:rPr>
  </w:style>
  <w:style w:type="paragraph" w:customStyle="1" w:styleId="CodeAWingding">
    <w:name w:val="CodeA Wingding"/>
    <w:basedOn w:val="CodeA"/>
    <w:autoRedefine/>
    <w:rsid w:val="00585335"/>
    <w:rPr>
      <w:color w:val="999999"/>
    </w:rPr>
  </w:style>
  <w:style w:type="character" w:customStyle="1" w:styleId="WingdingsSmall">
    <w:name w:val="Wingdings Small"/>
    <w:basedOn w:val="Wingdings"/>
    <w:rsid w:val="00585335"/>
    <w:rPr>
      <w:rFonts w:ascii="Wingdings 2" w:hAnsi="Wingdings 2"/>
      <w:color w:val="99CCFF"/>
      <w:sz w:val="20"/>
    </w:rPr>
  </w:style>
  <w:style w:type="paragraph" w:customStyle="1" w:styleId="CodeBWingding">
    <w:name w:val="CodeB Wingding"/>
    <w:basedOn w:val="CodeB"/>
    <w:next w:val="CodeB"/>
    <w:autoRedefine/>
    <w:rsid w:val="00585335"/>
    <w:rPr>
      <w:color w:val="999999"/>
    </w:rPr>
  </w:style>
  <w:style w:type="paragraph" w:customStyle="1" w:styleId="CodeCWingding">
    <w:name w:val="CodeC Wingding"/>
    <w:basedOn w:val="CodeC"/>
    <w:next w:val="Body"/>
    <w:autoRedefine/>
    <w:rsid w:val="00585335"/>
    <w:rPr>
      <w:color w:val="999999"/>
    </w:rPr>
  </w:style>
  <w:style w:type="paragraph" w:customStyle="1" w:styleId="CodeSingleWingding">
    <w:name w:val="CodeSingle Wingding"/>
    <w:basedOn w:val="CodeSingle"/>
    <w:autoRedefine/>
    <w:rsid w:val="00585335"/>
    <w:rPr>
      <w:color w:val="999999"/>
    </w:rPr>
  </w:style>
  <w:style w:type="character" w:customStyle="1" w:styleId="EmphasisItalicFoot">
    <w:name w:val="EmphasisItalicFoot"/>
    <w:basedOn w:val="EmphasisItalic"/>
    <w:rsid w:val="00585335"/>
    <w:rPr>
      <w:i/>
      <w:color w:val="99CCFF"/>
      <w:sz w:val="16"/>
      <w:szCs w:val="16"/>
    </w:rPr>
  </w:style>
  <w:style w:type="paragraph" w:customStyle="1" w:styleId="Basic">
    <w:name w:val="Basic"/>
    <w:basedOn w:val="Body"/>
    <w:rsid w:val="00585335"/>
  </w:style>
  <w:style w:type="character" w:customStyle="1" w:styleId="Italic">
    <w:name w:val="Italic"/>
    <w:basedOn w:val="EmphasisItalic"/>
    <w:rsid w:val="00585335"/>
    <w:rPr>
      <w:i/>
      <w:color w:val="000000"/>
    </w:rPr>
  </w:style>
  <w:style w:type="paragraph" w:customStyle="1" w:styleId="ListPlainABox">
    <w:name w:val="List Plain A Box"/>
    <w:basedOn w:val="ListPlainA"/>
    <w:autoRedefine/>
    <w:rsid w:val="00585335"/>
    <w:rPr>
      <w:color w:val="CC99FF"/>
    </w:rPr>
  </w:style>
  <w:style w:type="paragraph" w:customStyle="1" w:styleId="ListPlainBBox">
    <w:name w:val="List Plain B Box"/>
    <w:basedOn w:val="ListPlainB"/>
    <w:autoRedefine/>
    <w:rsid w:val="00585335"/>
    <w:rPr>
      <w:color w:val="CC99FF"/>
    </w:rPr>
  </w:style>
  <w:style w:type="paragraph" w:customStyle="1" w:styleId="ListPlainCBox">
    <w:name w:val="List Plain C Box"/>
    <w:basedOn w:val="ListPlainC"/>
    <w:autoRedefine/>
    <w:rsid w:val="00585335"/>
    <w:rPr>
      <w:color w:val="CC99FF"/>
    </w:rPr>
  </w:style>
  <w:style w:type="paragraph" w:customStyle="1" w:styleId="BulletABox">
    <w:name w:val="BulletA Box"/>
    <w:basedOn w:val="BulletA"/>
    <w:autoRedefine/>
    <w:rsid w:val="00585335"/>
    <w:rPr>
      <w:color w:val="33CCCC"/>
    </w:rPr>
  </w:style>
  <w:style w:type="paragraph" w:customStyle="1" w:styleId="BulletBBox">
    <w:name w:val="BulletB Box"/>
    <w:basedOn w:val="BulletB"/>
    <w:autoRedefine/>
    <w:rsid w:val="00585335"/>
    <w:rPr>
      <w:color w:val="33CCCC"/>
    </w:rPr>
  </w:style>
  <w:style w:type="paragraph" w:customStyle="1" w:styleId="BulletCBox">
    <w:name w:val="BulletC Box"/>
    <w:basedOn w:val="BulletC"/>
    <w:autoRedefine/>
    <w:rsid w:val="00585335"/>
    <w:rPr>
      <w:color w:val="33CCCC"/>
    </w:rPr>
  </w:style>
  <w:style w:type="paragraph" w:customStyle="1" w:styleId="CaptionBox">
    <w:name w:val="CaptionBox"/>
    <w:basedOn w:val="Caption"/>
    <w:autoRedefine/>
    <w:rsid w:val="00585335"/>
    <w:rPr>
      <w:color w:val="808080"/>
    </w:rPr>
  </w:style>
  <w:style w:type="character" w:customStyle="1" w:styleId="EmphasisNote">
    <w:name w:val="EmphasisNote"/>
    <w:basedOn w:val="EmphasisRevItal"/>
    <w:rsid w:val="00585335"/>
    <w:rPr>
      <w:color w:val="3366FF"/>
    </w:rPr>
  </w:style>
  <w:style w:type="character" w:customStyle="1" w:styleId="EmphasisBoldBox">
    <w:name w:val="EmphasisBoldBox"/>
    <w:basedOn w:val="EmphasisBold"/>
    <w:rsid w:val="00585335"/>
    <w:rPr>
      <w:b/>
      <w:color w:val="3366FF"/>
    </w:rPr>
  </w:style>
  <w:style w:type="paragraph" w:customStyle="1" w:styleId="Epigraph">
    <w:name w:val="Epigraph"/>
    <w:basedOn w:val="BlockQuote"/>
    <w:autoRedefine/>
    <w:rsid w:val="00585335"/>
    <w:pPr>
      <w:ind w:left="1080" w:right="1080"/>
    </w:pPr>
    <w:rPr>
      <w:i/>
    </w:rPr>
  </w:style>
  <w:style w:type="character" w:customStyle="1" w:styleId="hljs-keyword">
    <w:name w:val="hljs-keyword"/>
    <w:basedOn w:val="DefaultParagraphFont"/>
    <w:rsid w:val="00FA05E3"/>
  </w:style>
  <w:style w:type="character" w:customStyle="1" w:styleId="hljs-number">
    <w:name w:val="hljs-number"/>
    <w:basedOn w:val="DefaultParagraphFont"/>
    <w:rsid w:val="00FA05E3"/>
  </w:style>
  <w:style w:type="character" w:customStyle="1" w:styleId="hljs-function">
    <w:name w:val="hljs-function"/>
    <w:basedOn w:val="DefaultParagraphFont"/>
    <w:rsid w:val="006F4EE5"/>
  </w:style>
  <w:style w:type="character" w:customStyle="1" w:styleId="hljs-title">
    <w:name w:val="hljs-title"/>
    <w:basedOn w:val="DefaultParagraphFont"/>
    <w:rsid w:val="006F4EE5"/>
  </w:style>
  <w:style w:type="character" w:customStyle="1" w:styleId="hljs-builtin">
    <w:name w:val="hljs-built_in"/>
    <w:basedOn w:val="DefaultParagraphFont"/>
    <w:rsid w:val="006F4EE5"/>
  </w:style>
  <w:style w:type="character" w:customStyle="1" w:styleId="hljs-string">
    <w:name w:val="hljs-string"/>
    <w:basedOn w:val="DefaultParagraphFont"/>
    <w:rsid w:val="006F4EE5"/>
  </w:style>
  <w:style w:type="paragraph" w:styleId="BalloonText">
    <w:name w:val="Balloon Text"/>
    <w:basedOn w:val="Normal"/>
    <w:link w:val="BalloonTextChar"/>
    <w:uiPriority w:val="99"/>
    <w:semiHidden/>
    <w:unhideWhenUsed/>
    <w:rsid w:val="009C7C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7C1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5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325957">
          <w:blockQuote w:val="1"/>
          <w:marLeft w:val="300"/>
          <w:marRight w:val="300"/>
          <w:marTop w:val="240"/>
          <w:marBottom w:val="240"/>
          <w:divBdr>
            <w:top w:val="none" w:sz="0" w:space="0" w:color="auto"/>
            <w:left w:val="single" w:sz="24" w:space="11" w:color="E6E6E6"/>
            <w:bottom w:val="none" w:sz="0" w:space="0" w:color="auto"/>
            <w:right w:val="none" w:sz="0" w:space="0" w:color="auto"/>
          </w:divBdr>
        </w:div>
      </w:divsChild>
    </w:div>
    <w:div w:id="16887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741177">
          <w:blockQuote w:val="1"/>
          <w:marLeft w:val="300"/>
          <w:marRight w:val="300"/>
          <w:marTop w:val="240"/>
          <w:marBottom w:val="240"/>
          <w:divBdr>
            <w:top w:val="none" w:sz="0" w:space="0" w:color="auto"/>
            <w:left w:val="single" w:sz="24" w:space="11" w:color="E6E6E6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egcha\Google%20Drive\Liz%20NSP\xx%20Useful%20Stuff\Author%20Packet\Word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C:\Users\egcha\Google Drive\Liz NSP\xx Useful Stuff\Author Packet\WordTemplate.dot</Template>
  <TotalTime>22</TotalTime>
  <Pages>2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 Chadwick</dc:creator>
  <cp:lastModifiedBy>Carol Nichols</cp:lastModifiedBy>
  <cp:revision>12</cp:revision>
  <dcterms:created xsi:type="dcterms:W3CDTF">2019-01-11T17:54:00Z</dcterms:created>
  <dcterms:modified xsi:type="dcterms:W3CDTF">2019-01-29T19:46:00Z</dcterms:modified>
</cp:coreProperties>
</file>